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257A" w:rsidRDefault="00CA613D" w:rsidP="00CA613D">
      <w:pPr>
        <w:jc w:val="center"/>
        <w:outlineLvl w:val="1"/>
        <w:rPr>
          <w:rFonts w:ascii="黑体" w:eastAsia="黑体"/>
          <w:sz w:val="24"/>
          <w:szCs w:val="24"/>
        </w:rPr>
      </w:pPr>
      <w:r>
        <w:rPr>
          <w:rFonts w:ascii="黑体" w:eastAsia="黑体" w:hint="eastAsia"/>
          <w:sz w:val="24"/>
          <w:szCs w:val="24"/>
        </w:rPr>
        <w:t>附7.</w:t>
      </w:r>
      <w:r w:rsidR="003F257A" w:rsidRPr="005D19AC">
        <w:rPr>
          <w:rFonts w:ascii="黑体" w:eastAsia="黑体" w:hint="eastAsia"/>
          <w:sz w:val="24"/>
          <w:szCs w:val="24"/>
        </w:rPr>
        <w:t>加拿大</w:t>
      </w:r>
      <w:r w:rsidR="003F257A">
        <w:rPr>
          <w:rFonts w:ascii="黑体" w:eastAsia="黑体" w:hint="eastAsia"/>
          <w:sz w:val="24"/>
          <w:szCs w:val="24"/>
        </w:rPr>
        <w:t>有机标准</w:t>
      </w:r>
      <w:r w:rsidR="00A93EF8">
        <w:rPr>
          <w:rFonts w:ascii="黑体" w:eastAsia="黑体" w:hint="eastAsia"/>
          <w:sz w:val="24"/>
          <w:szCs w:val="24"/>
        </w:rPr>
        <w:t>及</w:t>
      </w:r>
      <w:r w:rsidR="003F257A" w:rsidRPr="00510B3E">
        <w:rPr>
          <w:rFonts w:ascii="黑体" w:eastAsia="黑体" w:hint="eastAsia"/>
          <w:sz w:val="24"/>
          <w:szCs w:val="24"/>
        </w:rPr>
        <w:t>美国-加拿大有机等效协议认证</w:t>
      </w:r>
      <w:r w:rsidR="003F257A" w:rsidRPr="005D19AC">
        <w:rPr>
          <w:rFonts w:ascii="黑体" w:eastAsia="黑体" w:hint="eastAsia"/>
          <w:sz w:val="24"/>
          <w:szCs w:val="24"/>
        </w:rPr>
        <w:t>附表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Change w:id="0" w:author="邵军亚" w:date="2021-12-14T11:10: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PrChange>
      </w:tblPr>
      <w:tblGrid>
        <w:gridCol w:w="9502"/>
        <w:tblGridChange w:id="1">
          <w:tblGrid>
            <w:gridCol w:w="9502"/>
          </w:tblGrid>
        </w:tblGridChange>
      </w:tblGrid>
      <w:tr w:rsidR="0091014A" w:rsidTr="00D700A9">
        <w:tc>
          <w:tcPr>
            <w:tcW w:w="9502" w:type="dxa"/>
            <w:tcBorders>
              <w:bottom w:val="single" w:sz="4" w:space="0" w:color="auto"/>
            </w:tcBorders>
            <w:tcPrChange w:id="2" w:author="邵军亚" w:date="2021-12-14T11:10:00Z">
              <w:tcPr>
                <w:tcW w:w="9502" w:type="dxa"/>
              </w:tcPr>
            </w:tcPrChange>
          </w:tcPr>
          <w:p w:rsidR="0091014A" w:rsidRPr="005B0403" w:rsidRDefault="0091014A" w:rsidP="00421098">
            <w:pPr>
              <w:spacing w:line="400" w:lineRule="exact"/>
              <w:rPr>
                <w:b/>
              </w:rPr>
            </w:pPr>
            <w:r w:rsidRPr="005B0403">
              <w:rPr>
                <w:rFonts w:hint="eastAsia"/>
                <w:b/>
              </w:rPr>
              <w:t>1</w:t>
            </w:r>
            <w:r w:rsidRPr="005B0403">
              <w:rPr>
                <w:rFonts w:hint="eastAsia"/>
                <w:b/>
              </w:rPr>
              <w:t>、记录保持和识别</w:t>
            </w:r>
            <w:r w:rsidRPr="005B0403">
              <w:rPr>
                <w:rFonts w:ascii="黑体" w:hint="eastAsia"/>
                <w:b/>
                <w:bCs/>
                <w:lang w:val="fr-FR"/>
              </w:rPr>
              <w:t>（</w:t>
            </w:r>
            <w:r w:rsidRPr="005B0403">
              <w:rPr>
                <w:rFonts w:ascii="黑体" w:hint="eastAsia"/>
                <w:b/>
                <w:bCs/>
                <w:lang w:val="fr-FR"/>
              </w:rPr>
              <w:t>COR-4.4.3</w:t>
            </w:r>
            <w:r w:rsidRPr="005B0403">
              <w:rPr>
                <w:rFonts w:ascii="黑体" w:hint="eastAsia"/>
                <w:b/>
                <w:bCs/>
                <w:lang w:val="fr-FR"/>
              </w:rPr>
              <w:t>）</w:t>
            </w:r>
          </w:p>
          <w:p w:rsidR="0091014A" w:rsidRPr="00421098" w:rsidRDefault="0091014A" w:rsidP="00421098">
            <w:pPr>
              <w:spacing w:line="400" w:lineRule="exact"/>
              <w:rPr>
                <w:szCs w:val="21"/>
              </w:rPr>
            </w:pPr>
            <w:r w:rsidRPr="00421098">
              <w:rPr>
                <w:rFonts w:hint="eastAsia"/>
                <w:szCs w:val="21"/>
              </w:rPr>
              <w:t>是否建立了识别系统，以区别有机和非有机作物（如外貌特征、颜色、品种和类别）及其产品和标签？请描述。</w:t>
            </w:r>
          </w:p>
          <w:p w:rsidR="0021149B" w:rsidRDefault="0021149B" w:rsidP="00421098">
            <w:pPr>
              <w:spacing w:line="400" w:lineRule="exact"/>
            </w:pPr>
          </w:p>
        </w:tc>
      </w:tr>
      <w:tr w:rsidR="00141B08" w:rsidTr="00D700A9">
        <w:trPr>
          <w:ins w:id="3" w:author="邵军亚" w:date="2021-12-14T10:42:00Z"/>
        </w:trPr>
        <w:tc>
          <w:tcPr>
            <w:tcW w:w="9502" w:type="dxa"/>
            <w:shd w:val="pct5" w:color="auto" w:fill="auto"/>
            <w:tcPrChange w:id="4" w:author="邵军亚" w:date="2021-12-14T11:10:00Z">
              <w:tcPr>
                <w:tcW w:w="9502" w:type="dxa"/>
              </w:tcPr>
            </w:tcPrChange>
          </w:tcPr>
          <w:p w:rsidR="00D700A9" w:rsidRDefault="000511B7" w:rsidP="00421098">
            <w:pPr>
              <w:spacing w:line="400" w:lineRule="exact"/>
              <w:rPr>
                <w:ins w:id="5" w:author="邵军亚" w:date="2021-12-14T11:10:00Z"/>
                <w:b/>
                <w:color w:val="2B15F7"/>
              </w:rPr>
            </w:pPr>
            <w:ins w:id="6" w:author="邵军亚" w:date="2021-12-14T10:42:00Z">
              <w:r w:rsidRPr="000511B7">
                <w:rPr>
                  <w:rFonts w:hint="eastAsia"/>
                  <w:b/>
                  <w:color w:val="2B15F7"/>
                  <w:rPrChange w:id="7" w:author="邵军亚" w:date="2021-12-14T10:47:00Z">
                    <w:rPr>
                      <w:rFonts w:hint="eastAsia"/>
                      <w:b/>
                    </w:rPr>
                  </w:rPrChange>
                </w:rPr>
                <w:t>仅限检查员填写：</w:t>
              </w:r>
            </w:ins>
          </w:p>
          <w:p w:rsidR="00141B08" w:rsidRPr="00141B08" w:rsidRDefault="00141B08" w:rsidP="00421098">
            <w:pPr>
              <w:spacing w:line="400" w:lineRule="exact"/>
              <w:rPr>
                <w:ins w:id="8" w:author="邵军亚" w:date="2021-12-14T10:42:00Z"/>
                <w:b/>
                <w:color w:val="2B15F7"/>
                <w:rPrChange w:id="9" w:author="邵军亚" w:date="2021-12-14T10:47:00Z">
                  <w:rPr>
                    <w:ins w:id="10" w:author="邵军亚" w:date="2021-12-14T10:42:00Z"/>
                    <w:b/>
                  </w:rPr>
                </w:rPrChange>
              </w:rPr>
            </w:pPr>
            <w:ins w:id="11" w:author="邵军亚" w:date="2021-12-14T10:51:00Z">
              <w:r w:rsidRPr="003F1D57">
                <w:rPr>
                  <w:rFonts w:hint="eastAsia"/>
                  <w:szCs w:val="21"/>
                </w:rPr>
                <w:t>现场检查是否与</w:t>
              </w:r>
              <w:r>
                <w:rPr>
                  <w:rFonts w:hint="eastAsia"/>
                  <w:szCs w:val="21"/>
                </w:rPr>
                <w:t>以上</w:t>
              </w:r>
              <w:r w:rsidRPr="003F1D57">
                <w:rPr>
                  <w:rFonts w:hint="eastAsia"/>
                  <w:szCs w:val="21"/>
                </w:rPr>
                <w:t>描述的情况一致？</w:t>
              </w:r>
            </w:ins>
            <w:ins w:id="12" w:author="邵军亚" w:date="2021-12-14T10:52:00Z">
              <w:r w:rsidR="000511B7" w:rsidRPr="003F1D57">
                <w:rPr>
                  <w:b/>
                  <w:bCs/>
                  <w:szCs w:val="21"/>
                </w:rPr>
                <w:fldChar w:fldCharType="begin">
                  <w:ffData>
                    <w:name w:val="复选框型6"/>
                    <w:enabled/>
                    <w:calcOnExit w:val="0"/>
                    <w:checkBox>
                      <w:sizeAuto/>
                      <w:default w:val="0"/>
                    </w:checkBox>
                  </w:ffData>
                </w:fldChar>
              </w:r>
              <w:r w:rsidRPr="003F1D57">
                <w:rPr>
                  <w:b/>
                  <w:bCs/>
                  <w:szCs w:val="21"/>
                </w:rPr>
                <w:instrText xml:space="preserve"> FORMCHECKBOX </w:instrText>
              </w:r>
              <w:r w:rsidR="000511B7" w:rsidRPr="003F1D57">
                <w:rPr>
                  <w:b/>
                  <w:bCs/>
                  <w:szCs w:val="21"/>
                </w:rPr>
              </w:r>
              <w:r w:rsidR="000511B7" w:rsidRPr="003F1D57">
                <w:rPr>
                  <w:b/>
                  <w:bCs/>
                  <w:szCs w:val="21"/>
                </w:rPr>
                <w:fldChar w:fldCharType="end"/>
              </w:r>
            </w:ins>
            <w:ins w:id="13" w:author="邵军亚" w:date="2021-12-14T10:51:00Z">
              <w:r>
                <w:rPr>
                  <w:rFonts w:hint="eastAsia"/>
                  <w:szCs w:val="21"/>
                </w:rPr>
                <w:t>是</w:t>
              </w:r>
            </w:ins>
            <w:ins w:id="14" w:author="邵军亚" w:date="2021-12-14T10:52:00Z">
              <w:r>
                <w:rPr>
                  <w:rFonts w:hint="eastAsia"/>
                  <w:szCs w:val="21"/>
                </w:rPr>
                <w:t xml:space="preserve">  </w:t>
              </w:r>
              <w:r w:rsidR="000511B7" w:rsidRPr="003F1D57">
                <w:rPr>
                  <w:b/>
                  <w:bCs/>
                  <w:szCs w:val="21"/>
                </w:rPr>
                <w:fldChar w:fldCharType="begin">
                  <w:ffData>
                    <w:name w:val="复选框型6"/>
                    <w:enabled/>
                    <w:calcOnExit w:val="0"/>
                    <w:checkBox>
                      <w:sizeAuto/>
                      <w:default w:val="0"/>
                    </w:checkBox>
                  </w:ffData>
                </w:fldChar>
              </w:r>
              <w:r w:rsidRPr="003F1D57">
                <w:rPr>
                  <w:b/>
                  <w:bCs/>
                  <w:szCs w:val="21"/>
                </w:rPr>
                <w:instrText xml:space="preserve"> FORMCHECKBOX </w:instrText>
              </w:r>
              <w:r w:rsidR="000511B7" w:rsidRPr="003F1D57">
                <w:rPr>
                  <w:b/>
                  <w:bCs/>
                  <w:szCs w:val="21"/>
                </w:rPr>
              </w:r>
              <w:r w:rsidR="000511B7" w:rsidRPr="003F1D57">
                <w:rPr>
                  <w:b/>
                  <w:bCs/>
                  <w:szCs w:val="21"/>
                </w:rPr>
                <w:fldChar w:fldCharType="end"/>
              </w:r>
            </w:ins>
            <w:ins w:id="15" w:author="邵军亚" w:date="2021-12-14T10:51:00Z">
              <w:r>
                <w:rPr>
                  <w:rFonts w:hint="eastAsia"/>
                  <w:szCs w:val="21"/>
                </w:rPr>
                <w:t>否</w:t>
              </w:r>
            </w:ins>
            <w:ins w:id="16" w:author="邵军亚" w:date="2021-12-14T10:52:00Z">
              <w:r>
                <w:rPr>
                  <w:rFonts w:hint="eastAsia"/>
                  <w:szCs w:val="21"/>
                </w:rPr>
                <w:t xml:space="preserve">  </w:t>
              </w:r>
              <w:r w:rsidR="000511B7" w:rsidRPr="000511B7">
                <w:rPr>
                  <w:bCs/>
                  <w:szCs w:val="21"/>
                  <w:rPrChange w:id="17" w:author="邵军亚" w:date="2021-12-14T11:00:00Z">
                    <w:rPr>
                      <w:b/>
                      <w:bCs/>
                      <w:szCs w:val="21"/>
                    </w:rPr>
                  </w:rPrChange>
                </w:rPr>
                <w:fldChar w:fldCharType="begin">
                  <w:ffData>
                    <w:name w:val="复选框型6"/>
                    <w:enabled/>
                    <w:calcOnExit w:val="0"/>
                    <w:checkBox>
                      <w:sizeAuto/>
                      <w:default w:val="0"/>
                    </w:checkBox>
                  </w:ffData>
                </w:fldChar>
              </w:r>
              <w:r w:rsidR="000511B7" w:rsidRPr="000511B7">
                <w:rPr>
                  <w:bCs/>
                  <w:szCs w:val="21"/>
                  <w:rPrChange w:id="18" w:author="邵军亚" w:date="2021-12-14T11:00:00Z">
                    <w:rPr>
                      <w:b/>
                      <w:bCs/>
                      <w:szCs w:val="21"/>
                    </w:rPr>
                  </w:rPrChange>
                </w:rPr>
                <w:instrText xml:space="preserve"> FORMCHECKBOX </w:instrText>
              </w:r>
              <w:r w:rsidR="000511B7" w:rsidRPr="000511B7">
                <w:rPr>
                  <w:bCs/>
                  <w:szCs w:val="21"/>
                  <w:rPrChange w:id="19" w:author="邵军亚" w:date="2021-12-14T11:00:00Z">
                    <w:rPr>
                      <w:bCs/>
                      <w:szCs w:val="21"/>
                    </w:rPr>
                  </w:rPrChange>
                </w:rPr>
              </w:r>
              <w:r w:rsidR="000511B7" w:rsidRPr="000511B7">
                <w:rPr>
                  <w:bCs/>
                  <w:szCs w:val="21"/>
                  <w:rPrChange w:id="20" w:author="邵军亚" w:date="2021-12-14T11:00:00Z">
                    <w:rPr>
                      <w:b/>
                      <w:bCs/>
                      <w:szCs w:val="21"/>
                    </w:rPr>
                  </w:rPrChange>
                </w:rPr>
                <w:fldChar w:fldCharType="end"/>
              </w:r>
              <w:r w:rsidR="000511B7" w:rsidRPr="000511B7">
                <w:rPr>
                  <w:rFonts w:hint="eastAsia"/>
                  <w:szCs w:val="21"/>
                  <w:rPrChange w:id="21" w:author="邵军亚" w:date="2021-12-14T11:00:00Z">
                    <w:rPr>
                      <w:rFonts w:hint="eastAsia"/>
                      <w:b/>
                      <w:szCs w:val="21"/>
                    </w:rPr>
                  </w:rPrChange>
                </w:rPr>
                <w:t>无关</w:t>
              </w:r>
              <w:r>
                <w:rPr>
                  <w:rFonts w:hint="eastAsia"/>
                  <w:b/>
                  <w:szCs w:val="21"/>
                </w:rPr>
                <w:t>。</w:t>
              </w:r>
            </w:ins>
          </w:p>
          <w:p w:rsidR="00141B08" w:rsidRDefault="00141B08" w:rsidP="00421098">
            <w:pPr>
              <w:spacing w:line="400" w:lineRule="exact"/>
              <w:rPr>
                <w:ins w:id="22" w:author="邵军亚" w:date="2021-12-14T11:00:00Z"/>
                <w:b/>
              </w:rPr>
            </w:pPr>
            <w:ins w:id="23" w:author="邵军亚" w:date="2021-12-14T10:52:00Z">
              <w:r>
                <w:rPr>
                  <w:rFonts w:hint="eastAsia"/>
                  <w:b/>
                </w:rPr>
                <w:t>检查记录：</w:t>
              </w:r>
            </w:ins>
          </w:p>
          <w:p w:rsidR="00B422C8" w:rsidRPr="005B0403" w:rsidRDefault="00B422C8" w:rsidP="00421098">
            <w:pPr>
              <w:spacing w:line="400" w:lineRule="exact"/>
              <w:rPr>
                <w:ins w:id="24" w:author="邵军亚" w:date="2021-12-14T10:42:00Z"/>
                <w:b/>
              </w:rPr>
            </w:pPr>
          </w:p>
        </w:tc>
      </w:tr>
      <w:tr w:rsidR="005B0403" w:rsidTr="00D700A9">
        <w:tc>
          <w:tcPr>
            <w:tcW w:w="9502" w:type="dxa"/>
            <w:tcBorders>
              <w:bottom w:val="single" w:sz="4" w:space="0" w:color="auto"/>
            </w:tcBorders>
            <w:tcPrChange w:id="25" w:author="邵军亚" w:date="2021-12-14T11:10:00Z">
              <w:tcPr>
                <w:tcW w:w="9502" w:type="dxa"/>
              </w:tcPr>
            </w:tcPrChange>
          </w:tcPr>
          <w:p w:rsidR="005B0403" w:rsidRPr="005B0403" w:rsidRDefault="005B0403" w:rsidP="00421098">
            <w:pPr>
              <w:spacing w:line="400" w:lineRule="exact"/>
              <w:rPr>
                <w:b/>
                <w:szCs w:val="21"/>
              </w:rPr>
            </w:pPr>
            <w:r w:rsidRPr="005B0403">
              <w:rPr>
                <w:rFonts w:hint="eastAsia"/>
                <w:b/>
                <w:bCs/>
              </w:rPr>
              <w:t>2</w:t>
            </w:r>
            <w:r w:rsidRPr="005B0403">
              <w:rPr>
                <w:rFonts w:hint="eastAsia"/>
                <w:b/>
                <w:bCs/>
              </w:rPr>
              <w:t>、土地有机转换要求</w:t>
            </w:r>
            <w:bookmarkStart w:id="26" w:name="OLE_LINK23"/>
            <w:bookmarkStart w:id="27" w:name="OLE_LINK24"/>
            <w:r w:rsidRPr="005B0403">
              <w:rPr>
                <w:rFonts w:ascii="黑体" w:hint="eastAsia"/>
                <w:b/>
                <w:bCs/>
                <w:lang w:val="fr-FR"/>
              </w:rPr>
              <w:t>（</w:t>
            </w:r>
            <w:r w:rsidRPr="005B0403">
              <w:rPr>
                <w:rFonts w:ascii="黑体" w:hint="eastAsia"/>
                <w:b/>
                <w:bCs/>
                <w:lang w:val="fr-FR"/>
              </w:rPr>
              <w:t>COR-5.1</w:t>
            </w:r>
            <w:bookmarkEnd w:id="26"/>
            <w:bookmarkEnd w:id="27"/>
            <w:r w:rsidRPr="005B0403">
              <w:rPr>
                <w:rFonts w:ascii="黑体" w:hint="eastAsia"/>
                <w:b/>
                <w:bCs/>
                <w:lang w:val="fr-FR"/>
              </w:rPr>
              <w:t>）</w:t>
            </w:r>
          </w:p>
          <w:p w:rsidR="005B0403" w:rsidRPr="00421098" w:rsidRDefault="005B0403" w:rsidP="00421098">
            <w:pPr>
              <w:numPr>
                <w:ilvl w:val="0"/>
                <w:numId w:val="11"/>
              </w:numPr>
              <w:spacing w:line="400" w:lineRule="exact"/>
              <w:rPr>
                <w:szCs w:val="21"/>
              </w:rPr>
            </w:pPr>
            <w:r w:rsidRPr="00421098">
              <w:rPr>
                <w:rFonts w:hint="eastAsia"/>
                <w:szCs w:val="21"/>
              </w:rPr>
              <w:t>请说明农场的转换期，如有证据证明实际开始有机生产的日期，请提供相应证明材料。</w:t>
            </w:r>
          </w:p>
          <w:p w:rsidR="005B0403" w:rsidRPr="00421098" w:rsidRDefault="005B0403" w:rsidP="00421098">
            <w:pPr>
              <w:spacing w:line="400" w:lineRule="exact"/>
              <w:rPr>
                <w:szCs w:val="21"/>
              </w:rPr>
            </w:pPr>
          </w:p>
          <w:p w:rsidR="005B0403" w:rsidRPr="00421098" w:rsidRDefault="005B0403" w:rsidP="00421098">
            <w:pPr>
              <w:numPr>
                <w:ilvl w:val="0"/>
                <w:numId w:val="11"/>
              </w:numPr>
              <w:spacing w:line="400" w:lineRule="exact"/>
              <w:rPr>
                <w:szCs w:val="21"/>
              </w:rPr>
            </w:pPr>
            <w:r w:rsidRPr="00421098">
              <w:rPr>
                <w:rFonts w:cs="Times" w:hint="eastAsia"/>
                <w:kern w:val="0"/>
                <w:szCs w:val="21"/>
              </w:rPr>
              <w:t>如</w:t>
            </w:r>
            <w:r w:rsidRPr="00421098">
              <w:rPr>
                <w:rFonts w:hint="eastAsia"/>
                <w:szCs w:val="21"/>
              </w:rPr>
              <w:t>农场</w:t>
            </w:r>
            <w:r w:rsidRPr="00421098">
              <w:rPr>
                <w:rFonts w:cs="Times" w:hint="eastAsia"/>
                <w:kern w:val="0"/>
                <w:szCs w:val="21"/>
              </w:rPr>
              <w:t>存在并存，</w:t>
            </w:r>
            <w:r w:rsidRPr="00421098">
              <w:rPr>
                <w:rFonts w:hint="eastAsia"/>
                <w:szCs w:val="21"/>
              </w:rPr>
              <w:t>是否制定了书面的有机转换计划？若有，请描述农场所有地块计划完成转换的期限。</w:t>
            </w:r>
          </w:p>
          <w:p w:rsidR="00000000" w:rsidRDefault="000511B7">
            <w:pPr>
              <w:numPr>
                <w:ilvl w:val="0"/>
                <w:numId w:val="11"/>
              </w:numPr>
              <w:spacing w:line="400" w:lineRule="exact"/>
              <w:rPr>
                <w:ins w:id="28" w:author="邵军亚" w:date="2021-05-17T10:37:00Z"/>
                <w:b/>
                <w:rPrChange w:id="29" w:author="邵军亚" w:date="2021-05-17T10:37:00Z">
                  <w:rPr>
                    <w:ins w:id="30" w:author="邵军亚" w:date="2021-05-17T10:37:00Z"/>
                  </w:rPr>
                </w:rPrChange>
              </w:rPr>
              <w:pPrChange w:id="31" w:author="邵军亚" w:date="2021-05-17T10:36:00Z">
                <w:pPr>
                  <w:spacing w:line="400" w:lineRule="exact"/>
                </w:pPr>
              </w:pPrChange>
            </w:pPr>
            <w:r w:rsidRPr="000511B7">
              <w:rPr>
                <w:rFonts w:hint="eastAsia"/>
                <w:rPrChange w:id="32" w:author="邵军亚" w:date="2021-12-14T15:41:00Z">
                  <w:rPr>
                    <w:rFonts w:hint="eastAsia"/>
                    <w:highlight w:val="yellow"/>
                  </w:rPr>
                </w:rPrChange>
              </w:rPr>
              <w:t>当有地块加入到已有生产单元</w:t>
            </w:r>
            <w:ins w:id="33" w:author="邵军亚" w:date="2021-05-17T11:31:00Z">
              <w:r w:rsidRPr="000511B7">
                <w:rPr>
                  <w:rFonts w:hint="eastAsia"/>
                  <w:rPrChange w:id="34" w:author="邵军亚" w:date="2021-12-14T15:41:00Z">
                    <w:rPr>
                      <w:rFonts w:hint="eastAsia"/>
                      <w:highlight w:val="yellow"/>
                    </w:rPr>
                  </w:rPrChange>
                </w:rPr>
                <w:t>时</w:t>
              </w:r>
            </w:ins>
            <w:r w:rsidRPr="000511B7">
              <w:rPr>
                <w:rFonts w:hint="eastAsia"/>
                <w:rPrChange w:id="35" w:author="邵军亚" w:date="2021-12-14T15:41:00Z">
                  <w:rPr>
                    <w:rFonts w:hint="eastAsia"/>
                    <w:highlight w:val="yellow"/>
                  </w:rPr>
                </w:rPrChange>
              </w:rPr>
              <w:t>，</w:t>
            </w:r>
            <w:ins w:id="36" w:author="邵军亚" w:date="2021-05-18T15:49:00Z">
              <w:r w:rsidRPr="000511B7">
                <w:rPr>
                  <w:rFonts w:hint="eastAsia"/>
                  <w:rPrChange w:id="37" w:author="邵军亚" w:date="2021-12-14T15:41:00Z">
                    <w:rPr>
                      <w:rFonts w:hint="eastAsia"/>
                      <w:highlight w:val="yellow"/>
                    </w:rPr>
                  </w:rPrChange>
                </w:rPr>
                <w:t>是否存在平行生产？</w:t>
              </w:r>
              <w:r w:rsidRPr="000511B7">
                <w:rPr>
                  <w:rPrChange w:id="38" w:author="邵军亚" w:date="2021-12-14T15:41:00Z">
                    <w:rPr>
                      <w:highlight w:val="yellow"/>
                    </w:rPr>
                  </w:rPrChange>
                </w:rPr>
                <w:t xml:space="preserve"> </w:t>
              </w:r>
              <w:r w:rsidRPr="004819BC">
                <w:rPr>
                  <w:szCs w:val="21"/>
                </w:rPr>
                <w:fldChar w:fldCharType="begin">
                  <w:ffData>
                    <w:name w:val="Check8"/>
                    <w:enabled/>
                    <w:calcOnExit w:val="0"/>
                    <w:checkBox>
                      <w:sizeAuto/>
                      <w:default w:val="0"/>
                    </w:checkBox>
                  </w:ffData>
                </w:fldChar>
              </w:r>
              <w:r w:rsidR="00C30FA2">
                <w:rPr>
                  <w:szCs w:val="21"/>
                </w:rPr>
                <w:instrText xml:space="preserve"> FORMCHECKBOX </w:instrText>
              </w:r>
              <w:r w:rsidRPr="004819BC">
                <w:rPr>
                  <w:szCs w:val="21"/>
                  <w:rPrChange w:id="39" w:author="邵军亚" w:date="2021-12-14T15:41:00Z">
                    <w:rPr>
                      <w:szCs w:val="21"/>
                    </w:rPr>
                  </w:rPrChange>
                </w:rPr>
              </w:r>
              <w:r w:rsidRPr="004819BC">
                <w:rPr>
                  <w:szCs w:val="21"/>
                  <w:rPrChange w:id="40" w:author="邵军亚" w:date="2021-12-14T15:41:00Z">
                    <w:rPr>
                      <w:szCs w:val="21"/>
                    </w:rPr>
                  </w:rPrChange>
                </w:rPr>
                <w:fldChar w:fldCharType="end"/>
              </w:r>
              <w:r w:rsidR="00C30FA2">
                <w:rPr>
                  <w:rFonts w:hint="eastAsia"/>
                  <w:szCs w:val="21"/>
                </w:rPr>
                <w:t>否</w:t>
              </w:r>
              <w:r w:rsidR="00C30FA2">
                <w:rPr>
                  <w:szCs w:val="21"/>
                </w:rPr>
                <w:t xml:space="preserve"> </w:t>
              </w:r>
              <w:r w:rsidRPr="004819BC">
                <w:rPr>
                  <w:szCs w:val="21"/>
                </w:rPr>
                <w:fldChar w:fldCharType="begin">
                  <w:ffData>
                    <w:name w:val="Check8"/>
                    <w:enabled/>
                    <w:calcOnExit w:val="0"/>
                    <w:checkBox>
                      <w:sizeAuto/>
                      <w:default w:val="0"/>
                    </w:checkBox>
                  </w:ffData>
                </w:fldChar>
              </w:r>
              <w:r w:rsidR="00C30FA2">
                <w:rPr>
                  <w:szCs w:val="21"/>
                </w:rPr>
                <w:instrText xml:space="preserve"> FORMCHECKBOX </w:instrText>
              </w:r>
              <w:r w:rsidRPr="004819BC">
                <w:rPr>
                  <w:szCs w:val="21"/>
                  <w:rPrChange w:id="41" w:author="邵军亚" w:date="2021-12-14T15:41:00Z">
                    <w:rPr>
                      <w:szCs w:val="21"/>
                    </w:rPr>
                  </w:rPrChange>
                </w:rPr>
              </w:r>
              <w:r w:rsidRPr="004819BC">
                <w:rPr>
                  <w:szCs w:val="21"/>
                  <w:rPrChange w:id="42" w:author="邵军亚" w:date="2021-12-14T15:41:00Z">
                    <w:rPr>
                      <w:szCs w:val="21"/>
                    </w:rPr>
                  </w:rPrChange>
                </w:rPr>
                <w:fldChar w:fldCharType="end"/>
              </w:r>
              <w:r w:rsidR="00C30FA2">
                <w:rPr>
                  <w:rFonts w:hint="eastAsia"/>
                  <w:szCs w:val="21"/>
                </w:rPr>
                <w:t>是。</w:t>
              </w:r>
              <w:r w:rsidRPr="000511B7">
                <w:rPr>
                  <w:rFonts w:hint="eastAsia"/>
                  <w:rPrChange w:id="43" w:author="邵军亚" w:date="2021-12-14T15:41:00Z">
                    <w:rPr>
                      <w:rFonts w:hint="eastAsia"/>
                      <w:highlight w:val="yellow"/>
                    </w:rPr>
                  </w:rPrChange>
                </w:rPr>
                <w:t>如是，</w:t>
              </w:r>
            </w:ins>
            <w:ins w:id="44" w:author="邵军亚" w:date="2021-05-18T15:48:00Z">
              <w:r w:rsidRPr="000511B7">
                <w:rPr>
                  <w:rFonts w:hint="eastAsia"/>
                  <w:rPrChange w:id="45" w:author="邵军亚" w:date="2021-12-14T15:41:00Z">
                    <w:rPr>
                      <w:rFonts w:hint="eastAsia"/>
                      <w:highlight w:val="yellow"/>
                    </w:rPr>
                  </w:rPrChange>
                </w:rPr>
                <w:t>该地块是否处于转换期的</w:t>
              </w:r>
            </w:ins>
            <w:del w:id="46" w:author="邵军亚" w:date="2021-05-17T11:30:00Z">
              <w:r w:rsidRPr="000511B7">
                <w:rPr>
                  <w:rFonts w:hint="eastAsia"/>
                  <w:rPrChange w:id="47" w:author="邵军亚" w:date="2021-12-14T15:41:00Z">
                    <w:rPr>
                      <w:rFonts w:hint="eastAsia"/>
                      <w:highlight w:val="yellow"/>
                    </w:rPr>
                  </w:rPrChange>
                </w:rPr>
                <w:delText>其在</w:delText>
              </w:r>
            </w:del>
            <w:del w:id="48" w:author="邵军亚" w:date="2021-05-17T11:31:00Z">
              <w:r w:rsidRPr="000511B7">
                <w:rPr>
                  <w:rFonts w:hint="eastAsia"/>
                  <w:rPrChange w:id="49" w:author="邵军亚" w:date="2021-12-14T15:41:00Z">
                    <w:rPr>
                      <w:rFonts w:hint="eastAsia"/>
                      <w:highlight w:val="yellow"/>
                    </w:rPr>
                  </w:rPrChange>
                </w:rPr>
                <w:delText>转换期</w:delText>
              </w:r>
            </w:del>
            <w:del w:id="50" w:author="邵军亚" w:date="2021-05-18T15:48:00Z">
              <w:r w:rsidRPr="000511B7">
                <w:rPr>
                  <w:rFonts w:hint="eastAsia"/>
                  <w:rPrChange w:id="51" w:author="邵军亚" w:date="2021-12-14T15:41:00Z">
                    <w:rPr>
                      <w:rFonts w:hint="eastAsia"/>
                      <w:highlight w:val="yellow"/>
                    </w:rPr>
                  </w:rPrChange>
                </w:rPr>
                <w:delText>最后</w:delText>
              </w:r>
            </w:del>
            <w:ins w:id="52" w:author="邵军亚" w:date="2021-05-18T15:48:00Z">
              <w:r w:rsidRPr="000511B7">
                <w:rPr>
                  <w:rFonts w:hint="eastAsia"/>
                  <w:rPrChange w:id="53" w:author="邵军亚" w:date="2021-12-14T15:41:00Z">
                    <w:rPr>
                      <w:rFonts w:hint="eastAsia"/>
                      <w:highlight w:val="yellow"/>
                    </w:rPr>
                  </w:rPrChange>
                </w:rPr>
                <w:t>后</w:t>
              </w:r>
            </w:ins>
            <w:r w:rsidRPr="000511B7">
              <w:rPr>
                <w:rPrChange w:id="54" w:author="邵军亚" w:date="2021-12-14T15:41:00Z">
                  <w:rPr>
                    <w:highlight w:val="yellow"/>
                  </w:rPr>
                </w:rPrChange>
              </w:rPr>
              <w:t>24</w:t>
            </w:r>
            <w:r w:rsidRPr="000511B7">
              <w:rPr>
                <w:rFonts w:hint="eastAsia"/>
                <w:rPrChange w:id="55" w:author="邵军亚" w:date="2021-12-14T15:41:00Z">
                  <w:rPr>
                    <w:rFonts w:hint="eastAsia"/>
                    <w:highlight w:val="yellow"/>
                  </w:rPr>
                </w:rPrChange>
              </w:rPr>
              <w:t>个月</w:t>
            </w:r>
            <w:ins w:id="56" w:author="邵军亚" w:date="2021-05-18T15:49:00Z">
              <w:r w:rsidR="00C30FA2">
                <w:rPr>
                  <w:rFonts w:hint="eastAsia"/>
                </w:rPr>
                <w:t>？</w:t>
              </w:r>
            </w:ins>
            <w:ins w:id="57" w:author="邵军亚" w:date="2021-05-18T15:48:00Z">
              <w:r w:rsidRPr="00421098">
                <w:rPr>
                  <w:szCs w:val="21"/>
                </w:rPr>
                <w:fldChar w:fldCharType="begin">
                  <w:ffData>
                    <w:name w:val="Check8"/>
                    <w:enabled/>
                    <w:calcOnExit w:val="0"/>
                    <w:checkBox>
                      <w:sizeAuto/>
                      <w:default w:val="0"/>
                    </w:checkBox>
                  </w:ffData>
                </w:fldChar>
              </w:r>
              <w:r w:rsidR="000377A6" w:rsidRPr="00421098">
                <w:rPr>
                  <w:szCs w:val="21"/>
                </w:rPr>
                <w:instrText xml:space="preserve"> FORMCHECKBOX </w:instrText>
              </w:r>
              <w:r w:rsidRPr="00421098">
                <w:rPr>
                  <w:szCs w:val="21"/>
                </w:rPr>
              </w:r>
              <w:r w:rsidRPr="00421098">
                <w:rPr>
                  <w:szCs w:val="21"/>
                </w:rPr>
                <w:fldChar w:fldCharType="end"/>
              </w:r>
              <w:r w:rsidR="000377A6">
                <w:rPr>
                  <w:rFonts w:hint="eastAsia"/>
                  <w:szCs w:val="21"/>
                </w:rPr>
                <w:t>否</w:t>
              </w:r>
              <w:r w:rsidR="000377A6">
                <w:rPr>
                  <w:rFonts w:hint="eastAsia"/>
                  <w:szCs w:val="21"/>
                </w:rPr>
                <w:t xml:space="preserve"> </w:t>
              </w:r>
              <w:r w:rsidRPr="00421098">
                <w:rPr>
                  <w:szCs w:val="21"/>
                </w:rPr>
                <w:fldChar w:fldCharType="begin">
                  <w:ffData>
                    <w:name w:val="Check8"/>
                    <w:enabled/>
                    <w:calcOnExit w:val="0"/>
                    <w:checkBox>
                      <w:sizeAuto/>
                      <w:default w:val="0"/>
                    </w:checkBox>
                  </w:ffData>
                </w:fldChar>
              </w:r>
              <w:r w:rsidR="000377A6" w:rsidRPr="00421098">
                <w:rPr>
                  <w:szCs w:val="21"/>
                </w:rPr>
                <w:instrText xml:space="preserve"> FORMCHECKBOX </w:instrText>
              </w:r>
              <w:r w:rsidRPr="00421098">
                <w:rPr>
                  <w:szCs w:val="21"/>
                </w:rPr>
              </w:r>
              <w:r w:rsidRPr="00421098">
                <w:rPr>
                  <w:szCs w:val="21"/>
                </w:rPr>
                <w:fldChar w:fldCharType="end"/>
              </w:r>
              <w:r w:rsidR="000377A6">
                <w:rPr>
                  <w:rFonts w:hint="eastAsia"/>
                  <w:szCs w:val="21"/>
                </w:rPr>
                <w:t>是</w:t>
              </w:r>
            </w:ins>
            <w:ins w:id="58" w:author="邵军亚" w:date="2021-05-18T15:49:00Z">
              <w:r w:rsidR="000377A6">
                <w:rPr>
                  <w:rFonts w:hint="eastAsia"/>
                  <w:szCs w:val="21"/>
                </w:rPr>
                <w:t>。</w:t>
              </w:r>
            </w:ins>
            <w:del w:id="59" w:author="邵军亚" w:date="2021-05-18T15:47:00Z">
              <w:r w:rsidR="00FE4DDA" w:rsidDel="000377A6">
                <w:rPr>
                  <w:rFonts w:hint="eastAsia"/>
                  <w:highlight w:val="yellow"/>
                </w:rPr>
                <w:delText>内</w:delText>
              </w:r>
            </w:del>
            <w:del w:id="60" w:author="邵军亚" w:date="2021-05-17T11:31:00Z">
              <w:r w:rsidR="00FE4DDA" w:rsidRPr="003B5D9C" w:rsidDel="00C02E26">
                <w:rPr>
                  <w:rFonts w:hint="eastAsia"/>
                  <w:highlight w:val="yellow"/>
                </w:rPr>
                <w:delText>收获的</w:delText>
              </w:r>
            </w:del>
            <w:del w:id="61" w:author="邵军亚" w:date="2021-05-17T11:30:00Z">
              <w:r w:rsidR="00FE4DDA" w:rsidRPr="003B5D9C" w:rsidDel="00C02E26">
                <w:rPr>
                  <w:rFonts w:hint="eastAsia"/>
                  <w:highlight w:val="yellow"/>
                </w:rPr>
                <w:delText>一年生作物</w:delText>
              </w:r>
            </w:del>
          </w:p>
          <w:p w:rsidR="00000000" w:rsidRDefault="004F29D7">
            <w:pPr>
              <w:spacing w:line="400" w:lineRule="exact"/>
              <w:ind w:left="360"/>
              <w:rPr>
                <w:b/>
              </w:rPr>
              <w:pPrChange w:id="62" w:author="邵军亚" w:date="2021-05-17T10:37:00Z">
                <w:pPr>
                  <w:spacing w:line="400" w:lineRule="exact"/>
                </w:pPr>
              </w:pPrChange>
            </w:pPr>
          </w:p>
        </w:tc>
      </w:tr>
      <w:tr w:rsidR="00B422C8" w:rsidTr="00D700A9">
        <w:trPr>
          <w:ins w:id="63" w:author="邵军亚" w:date="2021-12-14T11:00:00Z"/>
        </w:trPr>
        <w:tc>
          <w:tcPr>
            <w:tcW w:w="9502" w:type="dxa"/>
            <w:shd w:val="pct5" w:color="auto" w:fill="auto"/>
            <w:tcPrChange w:id="64" w:author="邵军亚" w:date="2021-12-14T11:10:00Z">
              <w:tcPr>
                <w:tcW w:w="9502" w:type="dxa"/>
              </w:tcPr>
            </w:tcPrChange>
          </w:tcPr>
          <w:p w:rsidR="00D700A9" w:rsidRDefault="00B422C8" w:rsidP="00B422C8">
            <w:pPr>
              <w:spacing w:line="400" w:lineRule="exact"/>
              <w:rPr>
                <w:ins w:id="65" w:author="邵军亚" w:date="2021-12-14T11:11:00Z"/>
                <w:b/>
                <w:color w:val="2B15F7"/>
              </w:rPr>
            </w:pPr>
            <w:ins w:id="66" w:author="邵军亚" w:date="2021-12-14T11:00:00Z">
              <w:r w:rsidRPr="00141B08">
                <w:rPr>
                  <w:rFonts w:hint="eastAsia"/>
                  <w:b/>
                  <w:color w:val="2B15F7"/>
                </w:rPr>
                <w:t>仅限检查员填写：</w:t>
              </w:r>
            </w:ins>
          </w:p>
          <w:p w:rsidR="00B422C8" w:rsidRPr="00141B08" w:rsidRDefault="00B422C8" w:rsidP="00B422C8">
            <w:pPr>
              <w:spacing w:line="400" w:lineRule="exact"/>
              <w:rPr>
                <w:ins w:id="67" w:author="邵军亚" w:date="2021-12-14T11:00:00Z"/>
                <w:b/>
                <w:color w:val="2B15F7"/>
              </w:rPr>
            </w:pPr>
            <w:ins w:id="68" w:author="邵军亚" w:date="2021-12-14T11:00:00Z">
              <w:r w:rsidRPr="003F1D57">
                <w:rPr>
                  <w:rFonts w:hint="eastAsia"/>
                  <w:szCs w:val="21"/>
                </w:rPr>
                <w:t>现场检查是否与</w:t>
              </w:r>
              <w:r>
                <w:rPr>
                  <w:rFonts w:hint="eastAsia"/>
                  <w:szCs w:val="21"/>
                </w:rPr>
                <w:t>以上</w:t>
              </w:r>
              <w:r w:rsidRPr="003F1D57">
                <w:rPr>
                  <w:rFonts w:hint="eastAsia"/>
                  <w:szCs w:val="21"/>
                </w:rPr>
                <w:t>描述的情况一致？</w:t>
              </w:r>
              <w:r w:rsidR="000511B7" w:rsidRPr="003F1D57">
                <w:rPr>
                  <w:b/>
                  <w:bCs/>
                  <w:szCs w:val="21"/>
                </w:rPr>
                <w:fldChar w:fldCharType="begin">
                  <w:ffData>
                    <w:name w:val="复选框型6"/>
                    <w:enabled/>
                    <w:calcOnExit w:val="0"/>
                    <w:checkBox>
                      <w:sizeAuto/>
                      <w:default w:val="0"/>
                    </w:checkBox>
                  </w:ffData>
                </w:fldChar>
              </w:r>
              <w:r w:rsidRPr="003F1D57">
                <w:rPr>
                  <w:b/>
                  <w:bCs/>
                  <w:szCs w:val="21"/>
                </w:rPr>
                <w:instrText xml:space="preserve"> FORMCHECKBOX </w:instrText>
              </w:r>
              <w:r w:rsidR="000511B7" w:rsidRPr="003F1D57">
                <w:rPr>
                  <w:b/>
                  <w:bCs/>
                  <w:szCs w:val="21"/>
                </w:rPr>
              </w:r>
              <w:r w:rsidR="000511B7" w:rsidRPr="003F1D57">
                <w:rPr>
                  <w:b/>
                  <w:bCs/>
                  <w:szCs w:val="21"/>
                </w:rPr>
                <w:fldChar w:fldCharType="end"/>
              </w:r>
              <w:r>
                <w:rPr>
                  <w:rFonts w:hint="eastAsia"/>
                  <w:szCs w:val="21"/>
                </w:rPr>
                <w:t>是</w:t>
              </w:r>
              <w:r>
                <w:rPr>
                  <w:rFonts w:hint="eastAsia"/>
                  <w:szCs w:val="21"/>
                </w:rPr>
                <w:t xml:space="preserve">  </w:t>
              </w:r>
              <w:r w:rsidR="000511B7" w:rsidRPr="003F1D57">
                <w:rPr>
                  <w:b/>
                  <w:bCs/>
                  <w:szCs w:val="21"/>
                </w:rPr>
                <w:fldChar w:fldCharType="begin">
                  <w:ffData>
                    <w:name w:val="复选框型6"/>
                    <w:enabled/>
                    <w:calcOnExit w:val="0"/>
                    <w:checkBox>
                      <w:sizeAuto/>
                      <w:default w:val="0"/>
                    </w:checkBox>
                  </w:ffData>
                </w:fldChar>
              </w:r>
              <w:r w:rsidRPr="003F1D57">
                <w:rPr>
                  <w:b/>
                  <w:bCs/>
                  <w:szCs w:val="21"/>
                </w:rPr>
                <w:instrText xml:space="preserve"> FORMCHECKBOX </w:instrText>
              </w:r>
              <w:r w:rsidR="000511B7" w:rsidRPr="003F1D57">
                <w:rPr>
                  <w:b/>
                  <w:bCs/>
                  <w:szCs w:val="21"/>
                </w:rPr>
              </w:r>
              <w:r w:rsidR="000511B7" w:rsidRPr="003F1D57">
                <w:rPr>
                  <w:b/>
                  <w:bCs/>
                  <w:szCs w:val="21"/>
                </w:rPr>
                <w:fldChar w:fldCharType="end"/>
              </w:r>
              <w:r>
                <w:rPr>
                  <w:rFonts w:hint="eastAsia"/>
                  <w:szCs w:val="21"/>
                </w:rPr>
                <w:t>否</w:t>
              </w:r>
              <w:r>
                <w:rPr>
                  <w:rFonts w:hint="eastAsia"/>
                  <w:szCs w:val="21"/>
                </w:rPr>
                <w:t xml:space="preserve">  </w:t>
              </w:r>
              <w:r w:rsidR="000511B7" w:rsidRPr="00B422C8">
                <w:rPr>
                  <w:bCs/>
                  <w:szCs w:val="21"/>
                </w:rPr>
                <w:fldChar w:fldCharType="begin">
                  <w:ffData>
                    <w:name w:val="复选框型6"/>
                    <w:enabled/>
                    <w:calcOnExit w:val="0"/>
                    <w:checkBox>
                      <w:sizeAuto/>
                      <w:default w:val="0"/>
                    </w:checkBox>
                  </w:ffData>
                </w:fldChar>
              </w:r>
              <w:r w:rsidRPr="00B422C8">
                <w:rPr>
                  <w:bCs/>
                  <w:szCs w:val="21"/>
                </w:rPr>
                <w:instrText xml:space="preserve"> FORMCHECKBOX </w:instrText>
              </w:r>
              <w:r w:rsidR="000511B7" w:rsidRPr="00B422C8">
                <w:rPr>
                  <w:bCs/>
                  <w:szCs w:val="21"/>
                </w:rPr>
              </w:r>
              <w:r w:rsidR="000511B7" w:rsidRPr="00B422C8">
                <w:rPr>
                  <w:bCs/>
                  <w:szCs w:val="21"/>
                </w:rPr>
                <w:fldChar w:fldCharType="end"/>
              </w:r>
              <w:r w:rsidRPr="00B422C8">
                <w:rPr>
                  <w:szCs w:val="21"/>
                </w:rPr>
                <w:t>无关</w:t>
              </w:r>
              <w:r>
                <w:rPr>
                  <w:rFonts w:hint="eastAsia"/>
                  <w:b/>
                  <w:szCs w:val="21"/>
                </w:rPr>
                <w:t>。</w:t>
              </w:r>
            </w:ins>
          </w:p>
          <w:p w:rsidR="00B422C8" w:rsidRDefault="00B422C8" w:rsidP="00B422C8">
            <w:pPr>
              <w:spacing w:line="400" w:lineRule="exact"/>
              <w:rPr>
                <w:ins w:id="69" w:author="邵军亚" w:date="2021-12-14T11:00:00Z"/>
                <w:b/>
              </w:rPr>
            </w:pPr>
            <w:ins w:id="70" w:author="邵军亚" w:date="2021-12-14T11:00:00Z">
              <w:r>
                <w:rPr>
                  <w:rFonts w:hint="eastAsia"/>
                  <w:b/>
                </w:rPr>
                <w:t>检查记录：</w:t>
              </w:r>
            </w:ins>
          </w:p>
          <w:p w:rsidR="00B422C8" w:rsidRPr="005B0403" w:rsidRDefault="00B422C8" w:rsidP="00421098">
            <w:pPr>
              <w:spacing w:line="400" w:lineRule="exact"/>
              <w:rPr>
                <w:ins w:id="71" w:author="邵军亚" w:date="2021-12-14T11:00:00Z"/>
                <w:b/>
                <w:bCs/>
              </w:rPr>
            </w:pPr>
          </w:p>
        </w:tc>
      </w:tr>
      <w:tr w:rsidR="005B0403" w:rsidTr="00D700A9">
        <w:tc>
          <w:tcPr>
            <w:tcW w:w="9502" w:type="dxa"/>
            <w:tcBorders>
              <w:bottom w:val="single" w:sz="4" w:space="0" w:color="auto"/>
            </w:tcBorders>
            <w:tcPrChange w:id="72" w:author="邵军亚" w:date="2021-12-14T11:10:00Z">
              <w:tcPr>
                <w:tcW w:w="9502" w:type="dxa"/>
              </w:tcPr>
            </w:tcPrChange>
          </w:tcPr>
          <w:p w:rsidR="005B0403" w:rsidRPr="005B0403" w:rsidRDefault="005B0403" w:rsidP="00421098">
            <w:pPr>
              <w:spacing w:line="400" w:lineRule="exact"/>
              <w:rPr>
                <w:b/>
                <w:szCs w:val="21"/>
              </w:rPr>
            </w:pPr>
            <w:r w:rsidRPr="005B0403">
              <w:rPr>
                <w:rFonts w:hint="eastAsia"/>
                <w:b/>
                <w:szCs w:val="21"/>
              </w:rPr>
              <w:t>3</w:t>
            </w:r>
            <w:r w:rsidRPr="005B0403">
              <w:rPr>
                <w:rFonts w:hint="eastAsia"/>
                <w:b/>
                <w:szCs w:val="21"/>
              </w:rPr>
              <w:t>、缓冲带</w:t>
            </w:r>
            <w:r w:rsidRPr="005B0403">
              <w:rPr>
                <w:rFonts w:ascii="黑体" w:hint="eastAsia"/>
                <w:b/>
                <w:bCs/>
                <w:lang w:val="fr-FR"/>
              </w:rPr>
              <w:t>（</w:t>
            </w:r>
            <w:r w:rsidRPr="005B0403">
              <w:rPr>
                <w:rFonts w:ascii="黑体" w:hint="eastAsia"/>
                <w:b/>
                <w:bCs/>
                <w:lang w:val="fr-FR"/>
              </w:rPr>
              <w:t>COR-5.1</w:t>
            </w:r>
            <w:r w:rsidRPr="005B0403">
              <w:rPr>
                <w:rFonts w:ascii="黑体" w:hint="eastAsia"/>
                <w:b/>
                <w:bCs/>
                <w:lang w:val="fr-FR"/>
              </w:rPr>
              <w:t>）</w:t>
            </w:r>
          </w:p>
          <w:p w:rsidR="005B0403" w:rsidRDefault="00B806E7" w:rsidP="00ED7CE0">
            <w:pPr>
              <w:spacing w:line="400" w:lineRule="exact"/>
              <w:rPr>
                <w:rFonts w:cs="Times"/>
                <w:kern w:val="0"/>
                <w:szCs w:val="21"/>
              </w:rPr>
            </w:pPr>
            <w:r>
              <w:rPr>
                <w:rFonts w:cs="Times"/>
                <w:kern w:val="0"/>
                <w:szCs w:val="21"/>
              </w:rPr>
              <w:t>1)</w:t>
            </w:r>
            <w:r w:rsidR="005B0403" w:rsidRPr="00421098">
              <w:rPr>
                <w:rFonts w:cs="Times" w:hint="eastAsia"/>
                <w:kern w:val="0"/>
                <w:szCs w:val="21"/>
              </w:rPr>
              <w:t>缓冲带的宽度是否在</w:t>
            </w:r>
            <w:smartTag w:uri="urn:schemas-microsoft-com:office:smarttags" w:element="chmetcnv">
              <w:smartTagPr>
                <w:attr w:name="UnitName" w:val="米"/>
                <w:attr w:name="SourceValue" w:val="8"/>
                <w:attr w:name="HasSpace" w:val="False"/>
                <w:attr w:name="Negative" w:val="False"/>
                <w:attr w:name="NumberType" w:val="1"/>
                <w:attr w:name="TCSC" w:val="0"/>
              </w:smartTagPr>
              <w:r w:rsidR="005B0403" w:rsidRPr="00421098">
                <w:rPr>
                  <w:rFonts w:cs="Times" w:hint="eastAsia"/>
                  <w:kern w:val="0"/>
                  <w:szCs w:val="21"/>
                </w:rPr>
                <w:t>8</w:t>
              </w:r>
              <w:r w:rsidR="005B0403" w:rsidRPr="00421098">
                <w:rPr>
                  <w:rFonts w:cs="Times" w:hint="eastAsia"/>
                  <w:kern w:val="0"/>
                  <w:szCs w:val="21"/>
                </w:rPr>
                <w:t>米</w:t>
              </w:r>
            </w:smartTag>
            <w:r w:rsidR="005B0403" w:rsidRPr="00421098">
              <w:rPr>
                <w:rFonts w:cs="Times" w:hint="eastAsia"/>
                <w:kern w:val="0"/>
                <w:szCs w:val="21"/>
              </w:rPr>
              <w:t>以上？如没有缓冲带，是否采取了其他物理屏障代替缓冲带？</w:t>
            </w:r>
          </w:p>
          <w:p w:rsidR="00B806E7" w:rsidRDefault="00B806E7" w:rsidP="00ED7CE0">
            <w:pPr>
              <w:spacing w:line="400" w:lineRule="exact"/>
              <w:rPr>
                <w:rFonts w:cs="Times"/>
                <w:kern w:val="0"/>
                <w:szCs w:val="21"/>
              </w:rPr>
            </w:pPr>
          </w:p>
          <w:p w:rsidR="00B806E7" w:rsidRDefault="00B806E7" w:rsidP="00ED7CE0">
            <w:pPr>
              <w:spacing w:line="400" w:lineRule="exact"/>
            </w:pPr>
            <w:r>
              <w:rPr>
                <w:rFonts w:cs="Times"/>
                <w:kern w:val="0"/>
                <w:szCs w:val="21"/>
              </w:rPr>
              <w:t>2)</w:t>
            </w:r>
            <w:r>
              <w:rPr>
                <w:rFonts w:cs="Times" w:hint="eastAsia"/>
                <w:kern w:val="0"/>
                <w:szCs w:val="21"/>
              </w:rPr>
              <w:t>附近是否有商业化基因工程作物？</w:t>
            </w:r>
            <w:r w:rsidR="000511B7" w:rsidRPr="00421098">
              <w:rPr>
                <w:szCs w:val="21"/>
              </w:rPr>
              <w:fldChar w:fldCharType="begin">
                <w:ffData>
                  <w:name w:val="Check8"/>
                  <w:enabled/>
                  <w:calcOnExit w:val="0"/>
                  <w:checkBox>
                    <w:sizeAuto/>
                    <w:default w:val="0"/>
                  </w:checkBox>
                </w:ffData>
              </w:fldChar>
            </w:r>
            <w:r w:rsidRPr="00421098">
              <w:rPr>
                <w:szCs w:val="21"/>
              </w:rPr>
              <w:instrText xml:space="preserve"> FORMCHECKBOX </w:instrText>
            </w:r>
            <w:r w:rsidR="000511B7" w:rsidRPr="00421098">
              <w:rPr>
                <w:szCs w:val="21"/>
              </w:rPr>
            </w:r>
            <w:r w:rsidR="000511B7" w:rsidRPr="00421098">
              <w:rPr>
                <w:szCs w:val="21"/>
              </w:rPr>
              <w:fldChar w:fldCharType="end"/>
            </w:r>
            <w:r>
              <w:rPr>
                <w:rFonts w:hint="eastAsia"/>
                <w:szCs w:val="21"/>
              </w:rPr>
              <w:t>否</w:t>
            </w:r>
            <w:r>
              <w:rPr>
                <w:rFonts w:hint="eastAsia"/>
                <w:szCs w:val="21"/>
              </w:rPr>
              <w:t xml:space="preserve"> </w:t>
            </w:r>
            <w:r w:rsidR="000511B7" w:rsidRPr="00421098">
              <w:rPr>
                <w:szCs w:val="21"/>
              </w:rPr>
              <w:fldChar w:fldCharType="begin">
                <w:ffData>
                  <w:name w:val="Check8"/>
                  <w:enabled/>
                  <w:calcOnExit w:val="0"/>
                  <w:checkBox>
                    <w:sizeAuto/>
                    <w:default w:val="0"/>
                  </w:checkBox>
                </w:ffData>
              </w:fldChar>
            </w:r>
            <w:r w:rsidRPr="00421098">
              <w:rPr>
                <w:szCs w:val="21"/>
              </w:rPr>
              <w:instrText xml:space="preserve"> FORMCHECKBOX </w:instrText>
            </w:r>
            <w:r w:rsidR="000511B7" w:rsidRPr="00421098">
              <w:rPr>
                <w:szCs w:val="21"/>
              </w:rPr>
            </w:r>
            <w:r w:rsidR="000511B7" w:rsidRPr="00421098">
              <w:rPr>
                <w:szCs w:val="21"/>
              </w:rPr>
              <w:fldChar w:fldCharType="end"/>
            </w:r>
            <w:r>
              <w:rPr>
                <w:rFonts w:hint="eastAsia"/>
                <w:szCs w:val="21"/>
              </w:rPr>
              <w:t>是。如是</w:t>
            </w:r>
            <w:r w:rsidR="008238A3">
              <w:rPr>
                <w:rFonts w:hint="eastAsia"/>
                <w:szCs w:val="21"/>
              </w:rPr>
              <w:t>，请描述何种作物及保留的缓冲带宽度：</w:t>
            </w:r>
          </w:p>
          <w:p w:rsidR="005B0403" w:rsidRPr="00421098" w:rsidRDefault="005B0403" w:rsidP="00421098">
            <w:pPr>
              <w:spacing w:line="400" w:lineRule="exact"/>
              <w:rPr>
                <w:bCs/>
              </w:rPr>
            </w:pPr>
          </w:p>
        </w:tc>
      </w:tr>
      <w:tr w:rsidR="00B422C8" w:rsidTr="00D700A9">
        <w:trPr>
          <w:ins w:id="73" w:author="邵军亚" w:date="2021-12-14T11:00:00Z"/>
        </w:trPr>
        <w:tc>
          <w:tcPr>
            <w:tcW w:w="9502" w:type="dxa"/>
            <w:shd w:val="pct5" w:color="auto" w:fill="auto"/>
            <w:tcPrChange w:id="74" w:author="邵军亚" w:date="2021-12-14T11:10:00Z">
              <w:tcPr>
                <w:tcW w:w="9502" w:type="dxa"/>
              </w:tcPr>
            </w:tcPrChange>
          </w:tcPr>
          <w:p w:rsidR="00D700A9" w:rsidRDefault="00B422C8" w:rsidP="00B422C8">
            <w:pPr>
              <w:spacing w:line="400" w:lineRule="exact"/>
              <w:rPr>
                <w:ins w:id="75" w:author="邵军亚" w:date="2021-12-14T11:11:00Z"/>
                <w:b/>
                <w:color w:val="2B15F7"/>
              </w:rPr>
            </w:pPr>
            <w:ins w:id="76" w:author="邵军亚" w:date="2021-12-14T11:00:00Z">
              <w:r w:rsidRPr="00141B08">
                <w:rPr>
                  <w:rFonts w:hint="eastAsia"/>
                  <w:b/>
                  <w:color w:val="2B15F7"/>
                </w:rPr>
                <w:t>仅限检查员填写：</w:t>
              </w:r>
            </w:ins>
          </w:p>
          <w:p w:rsidR="00B422C8" w:rsidRPr="00141B08" w:rsidRDefault="00B422C8" w:rsidP="00B422C8">
            <w:pPr>
              <w:spacing w:line="400" w:lineRule="exact"/>
              <w:rPr>
                <w:ins w:id="77" w:author="邵军亚" w:date="2021-12-14T11:00:00Z"/>
                <w:b/>
                <w:color w:val="2B15F7"/>
              </w:rPr>
            </w:pPr>
            <w:ins w:id="78" w:author="邵军亚" w:date="2021-12-14T11:00:00Z">
              <w:r w:rsidRPr="003F1D57">
                <w:rPr>
                  <w:rFonts w:hint="eastAsia"/>
                  <w:szCs w:val="21"/>
                </w:rPr>
                <w:t>现场检查是否与</w:t>
              </w:r>
              <w:r>
                <w:rPr>
                  <w:rFonts w:hint="eastAsia"/>
                  <w:szCs w:val="21"/>
                </w:rPr>
                <w:t>以上</w:t>
              </w:r>
              <w:r w:rsidRPr="003F1D57">
                <w:rPr>
                  <w:rFonts w:hint="eastAsia"/>
                  <w:szCs w:val="21"/>
                </w:rPr>
                <w:t>描述的情况一致？</w:t>
              </w:r>
              <w:r w:rsidR="000511B7" w:rsidRPr="003F1D57">
                <w:rPr>
                  <w:b/>
                  <w:bCs/>
                  <w:szCs w:val="21"/>
                </w:rPr>
                <w:fldChar w:fldCharType="begin">
                  <w:ffData>
                    <w:name w:val="复选框型6"/>
                    <w:enabled/>
                    <w:calcOnExit w:val="0"/>
                    <w:checkBox>
                      <w:sizeAuto/>
                      <w:default w:val="0"/>
                    </w:checkBox>
                  </w:ffData>
                </w:fldChar>
              </w:r>
              <w:r w:rsidRPr="003F1D57">
                <w:rPr>
                  <w:b/>
                  <w:bCs/>
                  <w:szCs w:val="21"/>
                </w:rPr>
                <w:instrText xml:space="preserve"> FORMCHECKBOX </w:instrText>
              </w:r>
              <w:r w:rsidR="000511B7" w:rsidRPr="003F1D57">
                <w:rPr>
                  <w:b/>
                  <w:bCs/>
                  <w:szCs w:val="21"/>
                </w:rPr>
              </w:r>
              <w:r w:rsidR="000511B7" w:rsidRPr="003F1D57">
                <w:rPr>
                  <w:b/>
                  <w:bCs/>
                  <w:szCs w:val="21"/>
                </w:rPr>
                <w:fldChar w:fldCharType="end"/>
              </w:r>
              <w:r>
                <w:rPr>
                  <w:rFonts w:hint="eastAsia"/>
                  <w:szCs w:val="21"/>
                </w:rPr>
                <w:t>是</w:t>
              </w:r>
              <w:r>
                <w:rPr>
                  <w:rFonts w:hint="eastAsia"/>
                  <w:szCs w:val="21"/>
                </w:rPr>
                <w:t xml:space="preserve">  </w:t>
              </w:r>
              <w:r w:rsidR="000511B7" w:rsidRPr="003F1D57">
                <w:rPr>
                  <w:b/>
                  <w:bCs/>
                  <w:szCs w:val="21"/>
                </w:rPr>
                <w:fldChar w:fldCharType="begin">
                  <w:ffData>
                    <w:name w:val="复选框型6"/>
                    <w:enabled/>
                    <w:calcOnExit w:val="0"/>
                    <w:checkBox>
                      <w:sizeAuto/>
                      <w:default w:val="0"/>
                    </w:checkBox>
                  </w:ffData>
                </w:fldChar>
              </w:r>
              <w:r w:rsidRPr="003F1D57">
                <w:rPr>
                  <w:b/>
                  <w:bCs/>
                  <w:szCs w:val="21"/>
                </w:rPr>
                <w:instrText xml:space="preserve"> FORMCHECKBOX </w:instrText>
              </w:r>
              <w:r w:rsidR="000511B7" w:rsidRPr="003F1D57">
                <w:rPr>
                  <w:b/>
                  <w:bCs/>
                  <w:szCs w:val="21"/>
                </w:rPr>
              </w:r>
              <w:r w:rsidR="000511B7" w:rsidRPr="003F1D57">
                <w:rPr>
                  <w:b/>
                  <w:bCs/>
                  <w:szCs w:val="21"/>
                </w:rPr>
                <w:fldChar w:fldCharType="end"/>
              </w:r>
              <w:r>
                <w:rPr>
                  <w:rFonts w:hint="eastAsia"/>
                  <w:szCs w:val="21"/>
                </w:rPr>
                <w:t>否</w:t>
              </w:r>
              <w:r>
                <w:rPr>
                  <w:rFonts w:hint="eastAsia"/>
                  <w:szCs w:val="21"/>
                </w:rPr>
                <w:t xml:space="preserve">  </w:t>
              </w:r>
              <w:r w:rsidR="000511B7" w:rsidRPr="00B422C8">
                <w:rPr>
                  <w:bCs/>
                  <w:szCs w:val="21"/>
                </w:rPr>
                <w:fldChar w:fldCharType="begin">
                  <w:ffData>
                    <w:name w:val="复选框型6"/>
                    <w:enabled/>
                    <w:calcOnExit w:val="0"/>
                    <w:checkBox>
                      <w:sizeAuto/>
                      <w:default w:val="0"/>
                    </w:checkBox>
                  </w:ffData>
                </w:fldChar>
              </w:r>
              <w:r w:rsidRPr="00B422C8">
                <w:rPr>
                  <w:bCs/>
                  <w:szCs w:val="21"/>
                </w:rPr>
                <w:instrText xml:space="preserve"> FORMCHECKBOX </w:instrText>
              </w:r>
              <w:r w:rsidR="000511B7" w:rsidRPr="00B422C8">
                <w:rPr>
                  <w:bCs/>
                  <w:szCs w:val="21"/>
                </w:rPr>
              </w:r>
              <w:r w:rsidR="000511B7" w:rsidRPr="00B422C8">
                <w:rPr>
                  <w:bCs/>
                  <w:szCs w:val="21"/>
                </w:rPr>
                <w:fldChar w:fldCharType="end"/>
              </w:r>
              <w:r w:rsidRPr="00B422C8">
                <w:rPr>
                  <w:szCs w:val="21"/>
                </w:rPr>
                <w:t>无关</w:t>
              </w:r>
              <w:r>
                <w:rPr>
                  <w:rFonts w:hint="eastAsia"/>
                  <w:b/>
                  <w:szCs w:val="21"/>
                </w:rPr>
                <w:t>。</w:t>
              </w:r>
            </w:ins>
          </w:p>
          <w:p w:rsidR="00B422C8" w:rsidRDefault="00B422C8" w:rsidP="00B422C8">
            <w:pPr>
              <w:spacing w:line="400" w:lineRule="exact"/>
              <w:rPr>
                <w:ins w:id="79" w:author="邵军亚" w:date="2021-12-14T11:00:00Z"/>
                <w:b/>
              </w:rPr>
            </w:pPr>
            <w:ins w:id="80" w:author="邵军亚" w:date="2021-12-14T11:00:00Z">
              <w:r>
                <w:rPr>
                  <w:rFonts w:hint="eastAsia"/>
                  <w:b/>
                </w:rPr>
                <w:t>检查记录：</w:t>
              </w:r>
            </w:ins>
          </w:p>
          <w:p w:rsidR="00B422C8" w:rsidRPr="005B0403" w:rsidRDefault="00B422C8" w:rsidP="00421098">
            <w:pPr>
              <w:spacing w:line="400" w:lineRule="exact"/>
              <w:rPr>
                <w:ins w:id="81" w:author="邵军亚" w:date="2021-12-14T11:00:00Z"/>
                <w:b/>
                <w:szCs w:val="21"/>
              </w:rPr>
            </w:pPr>
          </w:p>
        </w:tc>
      </w:tr>
      <w:tr w:rsidR="005B0403" w:rsidTr="00D700A9">
        <w:tc>
          <w:tcPr>
            <w:tcW w:w="9502" w:type="dxa"/>
            <w:tcBorders>
              <w:bottom w:val="single" w:sz="4" w:space="0" w:color="auto"/>
            </w:tcBorders>
            <w:tcPrChange w:id="82" w:author="邵军亚" w:date="2021-12-14T11:11:00Z">
              <w:tcPr>
                <w:tcW w:w="9502" w:type="dxa"/>
              </w:tcPr>
            </w:tcPrChange>
          </w:tcPr>
          <w:p w:rsidR="005B0403" w:rsidRPr="005B0403" w:rsidRDefault="005B0403" w:rsidP="00421098">
            <w:pPr>
              <w:spacing w:line="400" w:lineRule="exact"/>
              <w:rPr>
                <w:b/>
                <w:bCs/>
              </w:rPr>
            </w:pPr>
            <w:r w:rsidRPr="005B0403">
              <w:rPr>
                <w:rFonts w:hint="eastAsia"/>
                <w:b/>
                <w:bCs/>
              </w:rPr>
              <w:t>4</w:t>
            </w:r>
            <w:r w:rsidRPr="005B0403">
              <w:rPr>
                <w:rFonts w:hint="eastAsia"/>
                <w:b/>
                <w:bCs/>
              </w:rPr>
              <w:t>、环境因素</w:t>
            </w:r>
            <w:r w:rsidRPr="005B0403">
              <w:rPr>
                <w:rFonts w:ascii="黑体" w:hint="eastAsia"/>
                <w:b/>
                <w:bCs/>
                <w:lang w:val="fr-FR"/>
              </w:rPr>
              <w:t>（</w:t>
            </w:r>
            <w:r w:rsidRPr="005B0403">
              <w:rPr>
                <w:rFonts w:ascii="黑体" w:hint="eastAsia"/>
                <w:b/>
                <w:bCs/>
                <w:lang w:val="fr-FR"/>
              </w:rPr>
              <w:t>COR-5.2.</w:t>
            </w:r>
            <w:r w:rsidR="00E4637B">
              <w:rPr>
                <w:rFonts w:ascii="黑体" w:hint="eastAsia"/>
                <w:b/>
                <w:bCs/>
                <w:lang w:val="fr-FR"/>
              </w:rPr>
              <w:t>3</w:t>
            </w:r>
            <w:r w:rsidRPr="005B0403">
              <w:rPr>
                <w:rFonts w:ascii="黑体" w:hint="eastAsia"/>
                <w:b/>
                <w:bCs/>
                <w:lang w:val="fr-FR"/>
              </w:rPr>
              <w:t>）</w:t>
            </w:r>
          </w:p>
          <w:p w:rsidR="005B0403" w:rsidRDefault="005B0403" w:rsidP="00D7288A">
            <w:pPr>
              <w:spacing w:line="400" w:lineRule="exact"/>
              <w:ind w:left="360"/>
              <w:rPr>
                <w:ins w:id="83" w:author="邵军亚" w:date="2021-05-17T10:15:00Z"/>
                <w:rFonts w:cs="Times"/>
                <w:kern w:val="0"/>
                <w:szCs w:val="21"/>
              </w:rPr>
            </w:pPr>
            <w:r w:rsidRPr="00421098">
              <w:rPr>
                <w:rFonts w:cs="Times" w:hint="eastAsia"/>
                <w:kern w:val="0"/>
                <w:szCs w:val="21"/>
              </w:rPr>
              <w:lastRenderedPageBreak/>
              <w:t>是否使用处理过的柱子或木材作为建筑材料？如是，列出</w:t>
            </w:r>
            <w:r w:rsidR="00D7288A">
              <w:rPr>
                <w:rFonts w:cs="Times" w:hint="eastAsia"/>
                <w:kern w:val="0"/>
                <w:szCs w:val="21"/>
              </w:rPr>
              <w:t>处理</w:t>
            </w:r>
            <w:r w:rsidRPr="00421098">
              <w:rPr>
                <w:rFonts w:cs="Times" w:hint="eastAsia"/>
                <w:kern w:val="0"/>
                <w:szCs w:val="21"/>
              </w:rPr>
              <w:t>使用的物质，最后一次使用的时间</w:t>
            </w:r>
            <w:r w:rsidR="00D7288A">
              <w:rPr>
                <w:rFonts w:cs="Times" w:hint="eastAsia"/>
                <w:kern w:val="0"/>
                <w:szCs w:val="21"/>
              </w:rPr>
              <w:t>，是否新建或者替换的材料</w:t>
            </w:r>
            <w:r w:rsidRPr="00421098">
              <w:rPr>
                <w:rFonts w:cs="Times" w:hint="eastAsia"/>
                <w:kern w:val="0"/>
                <w:szCs w:val="21"/>
              </w:rPr>
              <w:t>。</w:t>
            </w:r>
          </w:p>
          <w:p w:rsidR="00C16542" w:rsidRPr="00E4637B" w:rsidRDefault="00C16542" w:rsidP="00D7288A">
            <w:pPr>
              <w:spacing w:line="400" w:lineRule="exact"/>
              <w:ind w:left="360"/>
              <w:rPr>
                <w:bCs/>
              </w:rPr>
            </w:pPr>
          </w:p>
          <w:p w:rsidR="005B0403" w:rsidRDefault="005B0403" w:rsidP="00D7288A">
            <w:pPr>
              <w:spacing w:line="400" w:lineRule="exact"/>
              <w:rPr>
                <w:szCs w:val="21"/>
              </w:rPr>
            </w:pPr>
          </w:p>
        </w:tc>
      </w:tr>
      <w:tr w:rsidR="00B422C8" w:rsidTr="00D700A9">
        <w:trPr>
          <w:ins w:id="84" w:author="邵军亚" w:date="2021-12-14T11:00:00Z"/>
        </w:trPr>
        <w:tc>
          <w:tcPr>
            <w:tcW w:w="9502" w:type="dxa"/>
            <w:shd w:val="pct5" w:color="auto" w:fill="auto"/>
            <w:tcPrChange w:id="85" w:author="邵军亚" w:date="2021-12-14T11:11:00Z">
              <w:tcPr>
                <w:tcW w:w="9502" w:type="dxa"/>
              </w:tcPr>
            </w:tcPrChange>
          </w:tcPr>
          <w:p w:rsidR="00D700A9" w:rsidRDefault="00B422C8" w:rsidP="00B422C8">
            <w:pPr>
              <w:spacing w:line="400" w:lineRule="exact"/>
              <w:rPr>
                <w:ins w:id="86" w:author="邵军亚" w:date="2021-12-14T11:11:00Z"/>
                <w:b/>
                <w:color w:val="2B15F7"/>
              </w:rPr>
            </w:pPr>
            <w:ins w:id="87" w:author="邵军亚" w:date="2021-12-14T11:00:00Z">
              <w:r w:rsidRPr="00141B08">
                <w:rPr>
                  <w:rFonts w:hint="eastAsia"/>
                  <w:b/>
                  <w:color w:val="2B15F7"/>
                </w:rPr>
                <w:lastRenderedPageBreak/>
                <w:t>仅限检查员填写：</w:t>
              </w:r>
            </w:ins>
          </w:p>
          <w:p w:rsidR="00B422C8" w:rsidRPr="00141B08" w:rsidRDefault="00B422C8" w:rsidP="00B422C8">
            <w:pPr>
              <w:spacing w:line="400" w:lineRule="exact"/>
              <w:rPr>
                <w:ins w:id="88" w:author="邵军亚" w:date="2021-12-14T11:00:00Z"/>
                <w:b/>
                <w:color w:val="2B15F7"/>
              </w:rPr>
            </w:pPr>
            <w:ins w:id="89" w:author="邵军亚" w:date="2021-12-14T11:00:00Z">
              <w:r w:rsidRPr="003F1D57">
                <w:rPr>
                  <w:rFonts w:hint="eastAsia"/>
                  <w:szCs w:val="21"/>
                </w:rPr>
                <w:t>现场检查是否与</w:t>
              </w:r>
              <w:r>
                <w:rPr>
                  <w:rFonts w:hint="eastAsia"/>
                  <w:szCs w:val="21"/>
                </w:rPr>
                <w:t>以上</w:t>
              </w:r>
              <w:r w:rsidRPr="003F1D57">
                <w:rPr>
                  <w:rFonts w:hint="eastAsia"/>
                  <w:szCs w:val="21"/>
                </w:rPr>
                <w:t>描述的情况一致？</w:t>
              </w:r>
              <w:r w:rsidR="000511B7" w:rsidRPr="003F1D57">
                <w:rPr>
                  <w:b/>
                  <w:bCs/>
                  <w:szCs w:val="21"/>
                </w:rPr>
                <w:fldChar w:fldCharType="begin">
                  <w:ffData>
                    <w:name w:val="复选框型6"/>
                    <w:enabled/>
                    <w:calcOnExit w:val="0"/>
                    <w:checkBox>
                      <w:sizeAuto/>
                      <w:default w:val="0"/>
                    </w:checkBox>
                  </w:ffData>
                </w:fldChar>
              </w:r>
              <w:r w:rsidRPr="003F1D57">
                <w:rPr>
                  <w:b/>
                  <w:bCs/>
                  <w:szCs w:val="21"/>
                </w:rPr>
                <w:instrText xml:space="preserve"> FORMCHECKBOX </w:instrText>
              </w:r>
              <w:r w:rsidR="000511B7" w:rsidRPr="003F1D57">
                <w:rPr>
                  <w:b/>
                  <w:bCs/>
                  <w:szCs w:val="21"/>
                </w:rPr>
              </w:r>
              <w:r w:rsidR="000511B7" w:rsidRPr="003F1D57">
                <w:rPr>
                  <w:b/>
                  <w:bCs/>
                  <w:szCs w:val="21"/>
                </w:rPr>
                <w:fldChar w:fldCharType="end"/>
              </w:r>
              <w:r>
                <w:rPr>
                  <w:rFonts w:hint="eastAsia"/>
                  <w:szCs w:val="21"/>
                </w:rPr>
                <w:t>是</w:t>
              </w:r>
              <w:r>
                <w:rPr>
                  <w:rFonts w:hint="eastAsia"/>
                  <w:szCs w:val="21"/>
                </w:rPr>
                <w:t xml:space="preserve">  </w:t>
              </w:r>
              <w:r w:rsidR="000511B7" w:rsidRPr="003F1D57">
                <w:rPr>
                  <w:b/>
                  <w:bCs/>
                  <w:szCs w:val="21"/>
                </w:rPr>
                <w:fldChar w:fldCharType="begin">
                  <w:ffData>
                    <w:name w:val="复选框型6"/>
                    <w:enabled/>
                    <w:calcOnExit w:val="0"/>
                    <w:checkBox>
                      <w:sizeAuto/>
                      <w:default w:val="0"/>
                    </w:checkBox>
                  </w:ffData>
                </w:fldChar>
              </w:r>
              <w:r w:rsidRPr="003F1D57">
                <w:rPr>
                  <w:b/>
                  <w:bCs/>
                  <w:szCs w:val="21"/>
                </w:rPr>
                <w:instrText xml:space="preserve"> FORMCHECKBOX </w:instrText>
              </w:r>
              <w:r w:rsidR="000511B7" w:rsidRPr="003F1D57">
                <w:rPr>
                  <w:b/>
                  <w:bCs/>
                  <w:szCs w:val="21"/>
                </w:rPr>
              </w:r>
              <w:r w:rsidR="000511B7" w:rsidRPr="003F1D57">
                <w:rPr>
                  <w:b/>
                  <w:bCs/>
                  <w:szCs w:val="21"/>
                </w:rPr>
                <w:fldChar w:fldCharType="end"/>
              </w:r>
              <w:r>
                <w:rPr>
                  <w:rFonts w:hint="eastAsia"/>
                  <w:szCs w:val="21"/>
                </w:rPr>
                <w:t>否</w:t>
              </w:r>
              <w:r>
                <w:rPr>
                  <w:rFonts w:hint="eastAsia"/>
                  <w:szCs w:val="21"/>
                </w:rPr>
                <w:t xml:space="preserve">  </w:t>
              </w:r>
              <w:r w:rsidR="000511B7" w:rsidRPr="00B422C8">
                <w:rPr>
                  <w:bCs/>
                  <w:szCs w:val="21"/>
                </w:rPr>
                <w:fldChar w:fldCharType="begin">
                  <w:ffData>
                    <w:name w:val="复选框型6"/>
                    <w:enabled/>
                    <w:calcOnExit w:val="0"/>
                    <w:checkBox>
                      <w:sizeAuto/>
                      <w:default w:val="0"/>
                    </w:checkBox>
                  </w:ffData>
                </w:fldChar>
              </w:r>
              <w:r w:rsidRPr="00B422C8">
                <w:rPr>
                  <w:bCs/>
                  <w:szCs w:val="21"/>
                </w:rPr>
                <w:instrText xml:space="preserve"> FORMCHECKBOX </w:instrText>
              </w:r>
              <w:r w:rsidR="000511B7" w:rsidRPr="00B422C8">
                <w:rPr>
                  <w:bCs/>
                  <w:szCs w:val="21"/>
                </w:rPr>
              </w:r>
              <w:r w:rsidR="000511B7" w:rsidRPr="00B422C8">
                <w:rPr>
                  <w:bCs/>
                  <w:szCs w:val="21"/>
                </w:rPr>
                <w:fldChar w:fldCharType="end"/>
              </w:r>
              <w:r w:rsidRPr="00B422C8">
                <w:rPr>
                  <w:szCs w:val="21"/>
                </w:rPr>
                <w:t>无关</w:t>
              </w:r>
              <w:r>
                <w:rPr>
                  <w:rFonts w:hint="eastAsia"/>
                  <w:b/>
                  <w:szCs w:val="21"/>
                </w:rPr>
                <w:t>。</w:t>
              </w:r>
            </w:ins>
          </w:p>
          <w:p w:rsidR="00B422C8" w:rsidRDefault="00B422C8" w:rsidP="00B422C8">
            <w:pPr>
              <w:spacing w:line="400" w:lineRule="exact"/>
              <w:rPr>
                <w:ins w:id="90" w:author="邵军亚" w:date="2021-12-14T11:00:00Z"/>
                <w:b/>
              </w:rPr>
            </w:pPr>
            <w:ins w:id="91" w:author="邵军亚" w:date="2021-12-14T11:00:00Z">
              <w:r>
                <w:rPr>
                  <w:rFonts w:hint="eastAsia"/>
                  <w:b/>
                </w:rPr>
                <w:t>检查记录：</w:t>
              </w:r>
            </w:ins>
          </w:p>
          <w:p w:rsidR="00B422C8" w:rsidRPr="005B0403" w:rsidRDefault="00B422C8" w:rsidP="00421098">
            <w:pPr>
              <w:spacing w:line="400" w:lineRule="exact"/>
              <w:rPr>
                <w:ins w:id="92" w:author="邵军亚" w:date="2021-12-14T11:00:00Z"/>
                <w:b/>
                <w:bCs/>
              </w:rPr>
            </w:pPr>
          </w:p>
        </w:tc>
      </w:tr>
      <w:tr w:rsidR="00C16542" w:rsidTr="00D700A9">
        <w:trPr>
          <w:ins w:id="93" w:author="邵军亚" w:date="2021-05-17T10:15:00Z"/>
        </w:trPr>
        <w:tc>
          <w:tcPr>
            <w:tcW w:w="9502" w:type="dxa"/>
            <w:tcBorders>
              <w:bottom w:val="single" w:sz="4" w:space="0" w:color="auto"/>
            </w:tcBorders>
            <w:tcPrChange w:id="94" w:author="邵军亚" w:date="2021-12-14T11:11:00Z">
              <w:tcPr>
                <w:tcW w:w="9502" w:type="dxa"/>
              </w:tcPr>
            </w:tcPrChange>
          </w:tcPr>
          <w:p w:rsidR="00000000" w:rsidRDefault="000511B7">
            <w:pPr>
              <w:spacing w:line="400" w:lineRule="exact"/>
              <w:rPr>
                <w:ins w:id="95" w:author="邵军亚" w:date="2021-05-17T10:24:00Z"/>
                <w:highlight w:val="yellow"/>
              </w:rPr>
              <w:pPrChange w:id="96" w:author="邵军亚" w:date="2021-05-17T10:35:00Z">
                <w:pPr/>
              </w:pPrChange>
            </w:pPr>
            <w:ins w:id="97" w:author="邵军亚" w:date="2021-05-17T10:23:00Z">
              <w:r w:rsidRPr="000511B7">
                <w:rPr>
                  <w:b/>
                  <w:bCs/>
                  <w:rPrChange w:id="98" w:author="邵军亚" w:date="2021-05-17T10:35:00Z">
                    <w:rPr>
                      <w:highlight w:val="yellow"/>
                    </w:rPr>
                  </w:rPrChange>
                </w:rPr>
                <w:t>5</w:t>
              </w:r>
              <w:r w:rsidRPr="000511B7">
                <w:rPr>
                  <w:rFonts w:hint="eastAsia"/>
                  <w:b/>
                  <w:bCs/>
                  <w:rPrChange w:id="99" w:author="邵军亚" w:date="2021-05-17T10:35:00Z">
                    <w:rPr>
                      <w:rFonts w:hint="eastAsia"/>
                      <w:highlight w:val="yellow"/>
                    </w:rPr>
                  </w:rPrChange>
                </w:rPr>
                <w:t>、生态保护（</w:t>
              </w:r>
            </w:ins>
            <w:ins w:id="100" w:author="邵军亚" w:date="2021-05-17T10:24:00Z">
              <w:r w:rsidRPr="000511B7">
                <w:rPr>
                  <w:rFonts w:ascii="黑体"/>
                  <w:b/>
                  <w:bCs/>
                  <w:lang w:val="fr-FR"/>
                  <w:rPrChange w:id="101" w:author="邵军亚" w:date="2021-05-17T10:35:00Z">
                    <w:rPr>
                      <w:highlight w:val="yellow"/>
                    </w:rPr>
                  </w:rPrChange>
                </w:rPr>
                <w:t>COR-5.2.4</w:t>
              </w:r>
            </w:ins>
            <w:ins w:id="102" w:author="邵军亚" w:date="2021-05-17T10:23:00Z">
              <w:r w:rsidRPr="000511B7">
                <w:rPr>
                  <w:rFonts w:hint="eastAsia"/>
                  <w:b/>
                  <w:bCs/>
                  <w:rPrChange w:id="103" w:author="邵军亚" w:date="2021-05-17T10:35:00Z">
                    <w:rPr>
                      <w:rFonts w:hint="eastAsia"/>
                      <w:highlight w:val="yellow"/>
                    </w:rPr>
                  </w:rPrChange>
                </w:rPr>
                <w:t>）</w:t>
              </w:r>
            </w:ins>
          </w:p>
          <w:p w:rsidR="00000000" w:rsidRDefault="000511B7">
            <w:pPr>
              <w:spacing w:line="276" w:lineRule="auto"/>
              <w:rPr>
                <w:ins w:id="104" w:author="邵军亚" w:date="2021-05-17T10:15:00Z"/>
                <w:rPrChange w:id="105" w:author="邵军亚" w:date="2021-05-19T15:54:00Z">
                  <w:rPr>
                    <w:ins w:id="106" w:author="邵军亚" w:date="2021-05-17T10:15:00Z"/>
                    <w:highlight w:val="yellow"/>
                  </w:rPr>
                </w:rPrChange>
              </w:rPr>
              <w:pPrChange w:id="107" w:author="邵军亚" w:date="2021-05-17T11:15:00Z">
                <w:pPr/>
              </w:pPrChange>
            </w:pPr>
            <w:ins w:id="108" w:author="邵军亚" w:date="2021-05-17T10:24:00Z">
              <w:r w:rsidRPr="000511B7">
                <w:rPr>
                  <w:rFonts w:hint="eastAsia"/>
                  <w:rPrChange w:id="109" w:author="邵军亚" w:date="2021-05-19T15:54:00Z">
                    <w:rPr>
                      <w:rFonts w:hint="eastAsia"/>
                      <w:highlight w:val="yellow"/>
                    </w:rPr>
                  </w:rPrChange>
                </w:rPr>
                <w:t>是否采取了</w:t>
              </w:r>
            </w:ins>
            <w:ins w:id="110" w:author="邵军亚" w:date="2021-05-17T10:15:00Z">
              <w:r w:rsidRPr="000511B7">
                <w:rPr>
                  <w:rFonts w:hint="eastAsia"/>
                  <w:rPrChange w:id="111" w:author="邵军亚" w:date="2021-05-19T15:54:00Z">
                    <w:rPr>
                      <w:rFonts w:hint="eastAsia"/>
                      <w:highlight w:val="yellow"/>
                    </w:rPr>
                  </w:rPrChange>
                </w:rPr>
                <w:t>促进和保护生态系统健康的措施</w:t>
              </w:r>
            </w:ins>
            <w:ins w:id="112" w:author="邵军亚" w:date="2021-05-17T10:24:00Z">
              <w:r w:rsidRPr="000511B7">
                <w:rPr>
                  <w:rFonts w:hint="eastAsia"/>
                  <w:rPrChange w:id="113" w:author="邵军亚" w:date="2021-05-19T15:54:00Z">
                    <w:rPr>
                      <w:rFonts w:hint="eastAsia"/>
                      <w:highlight w:val="yellow"/>
                    </w:rPr>
                  </w:rPrChange>
                </w:rPr>
                <w:t>？</w:t>
              </w:r>
              <w:r w:rsidR="00C16542" w:rsidRPr="00E26596">
                <w:rPr>
                  <w:rFonts w:hint="eastAsia"/>
                </w:rPr>
                <w:t xml:space="preserve"> </w:t>
              </w:r>
              <w:r w:rsidRPr="00E26596">
                <w:rPr>
                  <w:szCs w:val="21"/>
                </w:rPr>
                <w:fldChar w:fldCharType="begin">
                  <w:ffData>
                    <w:name w:val="Check8"/>
                    <w:enabled/>
                    <w:calcOnExit w:val="0"/>
                    <w:checkBox>
                      <w:sizeAuto/>
                      <w:default w:val="0"/>
                    </w:checkBox>
                  </w:ffData>
                </w:fldChar>
              </w:r>
              <w:r w:rsidR="00C30FA2">
                <w:rPr>
                  <w:szCs w:val="21"/>
                </w:rPr>
                <w:instrText xml:space="preserve"> FORMCHECKBOX </w:instrText>
              </w:r>
              <w:r w:rsidRPr="00E26596">
                <w:rPr>
                  <w:szCs w:val="21"/>
                  <w:rPrChange w:id="114" w:author="邵军亚" w:date="2021-05-19T15:54:00Z">
                    <w:rPr>
                      <w:szCs w:val="21"/>
                    </w:rPr>
                  </w:rPrChange>
                </w:rPr>
              </w:r>
              <w:r w:rsidRPr="00E26596">
                <w:rPr>
                  <w:szCs w:val="21"/>
                  <w:rPrChange w:id="115" w:author="邵军亚" w:date="2021-05-19T15:54:00Z">
                    <w:rPr>
                      <w:szCs w:val="21"/>
                    </w:rPr>
                  </w:rPrChange>
                </w:rPr>
                <w:fldChar w:fldCharType="end"/>
              </w:r>
              <w:r w:rsidR="00C16542" w:rsidRPr="00E26596">
                <w:rPr>
                  <w:rFonts w:hint="eastAsia"/>
                  <w:szCs w:val="21"/>
                </w:rPr>
                <w:t>否</w:t>
              </w:r>
              <w:r w:rsidR="00C16542" w:rsidRPr="00E26596">
                <w:rPr>
                  <w:rFonts w:hint="eastAsia"/>
                  <w:szCs w:val="21"/>
                </w:rPr>
                <w:t xml:space="preserve"> </w:t>
              </w:r>
              <w:r w:rsidRPr="00E26596">
                <w:rPr>
                  <w:szCs w:val="21"/>
                </w:rPr>
                <w:fldChar w:fldCharType="begin">
                  <w:ffData>
                    <w:name w:val="Check8"/>
                    <w:enabled/>
                    <w:calcOnExit w:val="0"/>
                    <w:checkBox>
                      <w:sizeAuto/>
                      <w:default w:val="0"/>
                    </w:checkBox>
                  </w:ffData>
                </w:fldChar>
              </w:r>
              <w:r w:rsidR="00C30FA2">
                <w:rPr>
                  <w:szCs w:val="21"/>
                </w:rPr>
                <w:instrText xml:space="preserve"> FORMCHECKBOX </w:instrText>
              </w:r>
              <w:r w:rsidRPr="00E26596">
                <w:rPr>
                  <w:szCs w:val="21"/>
                  <w:rPrChange w:id="116" w:author="邵军亚" w:date="2021-05-19T15:54:00Z">
                    <w:rPr>
                      <w:szCs w:val="21"/>
                    </w:rPr>
                  </w:rPrChange>
                </w:rPr>
              </w:r>
              <w:r w:rsidRPr="00E26596">
                <w:rPr>
                  <w:szCs w:val="21"/>
                  <w:rPrChange w:id="117" w:author="邵军亚" w:date="2021-05-19T15:54:00Z">
                    <w:rPr>
                      <w:szCs w:val="21"/>
                    </w:rPr>
                  </w:rPrChange>
                </w:rPr>
                <w:fldChar w:fldCharType="end"/>
              </w:r>
              <w:r w:rsidR="00C16542" w:rsidRPr="00E26596">
                <w:rPr>
                  <w:rFonts w:hint="eastAsia"/>
                  <w:szCs w:val="21"/>
                </w:rPr>
                <w:t>是。如是，</w:t>
              </w:r>
            </w:ins>
            <w:ins w:id="118" w:author="邵军亚" w:date="2021-05-17T10:25:00Z">
              <w:r w:rsidRPr="000511B7">
                <w:rPr>
                  <w:rFonts w:hint="eastAsia"/>
                  <w:rPrChange w:id="119" w:author="邵军亚" w:date="2021-05-19T15:54:00Z">
                    <w:rPr>
                      <w:rFonts w:hint="eastAsia"/>
                      <w:highlight w:val="yellow"/>
                    </w:rPr>
                  </w:rPrChange>
                </w:rPr>
                <w:t>请选择</w:t>
              </w:r>
            </w:ins>
            <w:ins w:id="120" w:author="邵军亚" w:date="2021-05-17T10:26:00Z">
              <w:r w:rsidRPr="000511B7">
                <w:rPr>
                  <w:rFonts w:hint="eastAsia"/>
                  <w:rPrChange w:id="121" w:author="邵军亚" w:date="2021-05-19T15:54:00Z">
                    <w:rPr>
                      <w:rFonts w:hint="eastAsia"/>
                      <w:highlight w:val="yellow"/>
                    </w:rPr>
                  </w:rPrChange>
                </w:rPr>
                <w:t>相关措施</w:t>
              </w:r>
            </w:ins>
            <w:ins w:id="122" w:author="邵军亚" w:date="2021-05-17T10:15:00Z">
              <w:r w:rsidRPr="000511B7">
                <w:rPr>
                  <w:rFonts w:hint="eastAsia"/>
                  <w:rPrChange w:id="123" w:author="邵军亚" w:date="2021-05-19T15:54:00Z">
                    <w:rPr>
                      <w:rFonts w:hint="eastAsia"/>
                      <w:highlight w:val="yellow"/>
                    </w:rPr>
                  </w:rPrChange>
                </w:rPr>
                <w:t>包括</w:t>
              </w:r>
            </w:ins>
            <w:ins w:id="124" w:author="邵军亚" w:date="2021-05-17T10:26:00Z">
              <w:r w:rsidRPr="000511B7">
                <w:rPr>
                  <w:rFonts w:hint="eastAsia"/>
                  <w:rPrChange w:id="125" w:author="邵军亚" w:date="2021-05-19T15:54:00Z">
                    <w:rPr>
                      <w:rFonts w:hint="eastAsia"/>
                      <w:highlight w:val="yellow"/>
                    </w:rPr>
                  </w:rPrChange>
                </w:rPr>
                <w:t>的</w:t>
              </w:r>
            </w:ins>
            <w:ins w:id="126" w:author="邵军亚" w:date="2021-05-17T11:08:00Z">
              <w:r w:rsidRPr="000511B7">
                <w:rPr>
                  <w:rFonts w:hint="eastAsia"/>
                  <w:rPrChange w:id="127" w:author="邵军亚" w:date="2021-05-19T15:54:00Z">
                    <w:rPr>
                      <w:rFonts w:hint="eastAsia"/>
                      <w:highlight w:val="yellow"/>
                    </w:rPr>
                  </w:rPrChange>
                </w:rPr>
                <w:t>特点</w:t>
              </w:r>
            </w:ins>
            <w:ins w:id="128" w:author="邵军亚" w:date="2021-05-17T10:15:00Z">
              <w:del w:id="129" w:author="Windows 用户" w:date="2021-05-18T16:11:00Z">
                <w:r w:rsidRPr="000511B7">
                  <w:rPr>
                    <w:rPrChange w:id="130" w:author="邵军亚" w:date="2021-05-19T15:54:00Z">
                      <w:rPr>
                        <w:highlight w:val="yellow"/>
                      </w:rPr>
                    </w:rPrChange>
                  </w:rPr>
                  <w:delText>:</w:delText>
                </w:r>
              </w:del>
            </w:ins>
            <w:ins w:id="131" w:author="Windows 用户" w:date="2021-05-18T16:11:00Z">
              <w:r w:rsidRPr="000511B7">
                <w:rPr>
                  <w:rFonts w:hint="eastAsia"/>
                  <w:rPrChange w:id="132" w:author="邵军亚" w:date="2021-05-19T15:54:00Z">
                    <w:rPr>
                      <w:rFonts w:hint="eastAsia"/>
                      <w:highlight w:val="yellow"/>
                    </w:rPr>
                  </w:rPrChange>
                </w:rPr>
                <w:t>（可多选）：</w:t>
              </w:r>
            </w:ins>
          </w:p>
          <w:p w:rsidR="00000000" w:rsidRDefault="000511B7">
            <w:pPr>
              <w:spacing w:line="276" w:lineRule="auto"/>
              <w:rPr>
                <w:ins w:id="133" w:author="邵军亚" w:date="2021-05-17T10:15:00Z"/>
                <w:rPrChange w:id="134" w:author="邵军亚" w:date="2021-05-19T15:54:00Z">
                  <w:rPr>
                    <w:ins w:id="135" w:author="邵军亚" w:date="2021-05-17T10:15:00Z"/>
                    <w:sz w:val="24"/>
                    <w:highlight w:val="yellow"/>
                  </w:rPr>
                </w:rPrChange>
              </w:rPr>
              <w:pPrChange w:id="136" w:author="邵军亚" w:date="2021-05-17T11:15:00Z">
                <w:pPr/>
              </w:pPrChange>
            </w:pPr>
            <w:ins w:id="137" w:author="邵军亚" w:date="2021-05-17T10:15:00Z">
              <w:r w:rsidRPr="000511B7">
                <w:rPr>
                  <w:rPrChange w:id="138" w:author="邵军亚" w:date="2021-05-19T15:54:00Z">
                    <w:rPr>
                      <w:highlight w:val="yellow"/>
                    </w:rPr>
                  </w:rPrChange>
                </w:rPr>
                <w:t xml:space="preserve">    </w:t>
              </w:r>
            </w:ins>
            <w:ins w:id="139" w:author="邵军亚" w:date="2021-05-17T10:36:00Z">
              <w:r w:rsidRPr="00E26596">
                <w:rPr>
                  <w:szCs w:val="21"/>
                </w:rPr>
                <w:fldChar w:fldCharType="begin">
                  <w:ffData>
                    <w:name w:val="Check8"/>
                    <w:enabled/>
                    <w:calcOnExit w:val="0"/>
                    <w:checkBox>
                      <w:sizeAuto/>
                      <w:default w:val="0"/>
                    </w:checkBox>
                  </w:ffData>
                </w:fldChar>
              </w:r>
              <w:r w:rsidR="00C30FA2">
                <w:rPr>
                  <w:szCs w:val="21"/>
                </w:rPr>
                <w:instrText xml:space="preserve"> FORMCHECKBOX </w:instrText>
              </w:r>
              <w:r w:rsidRPr="00E26596">
                <w:rPr>
                  <w:szCs w:val="21"/>
                  <w:rPrChange w:id="140" w:author="邵军亚" w:date="2021-05-19T15:54:00Z">
                    <w:rPr>
                      <w:szCs w:val="21"/>
                    </w:rPr>
                  </w:rPrChange>
                </w:rPr>
              </w:r>
              <w:r w:rsidRPr="00E26596">
                <w:rPr>
                  <w:szCs w:val="21"/>
                  <w:rPrChange w:id="141" w:author="邵军亚" w:date="2021-05-19T15:54:00Z">
                    <w:rPr>
                      <w:szCs w:val="21"/>
                    </w:rPr>
                  </w:rPrChange>
                </w:rPr>
                <w:fldChar w:fldCharType="end"/>
              </w:r>
            </w:ins>
            <w:ins w:id="142" w:author="邵军亚" w:date="2021-05-17T10:15:00Z">
              <w:r w:rsidRPr="000511B7">
                <w:rPr>
                  <w:rFonts w:hint="eastAsia"/>
                  <w:rPrChange w:id="143" w:author="邵军亚" w:date="2021-05-19T15:54:00Z">
                    <w:rPr>
                      <w:rFonts w:hint="eastAsia"/>
                      <w:highlight w:val="yellow"/>
                    </w:rPr>
                  </w:rPrChange>
                </w:rPr>
                <w:t>传粉者的栖息地；</w:t>
              </w:r>
            </w:ins>
          </w:p>
          <w:p w:rsidR="00000000" w:rsidRDefault="000511B7">
            <w:pPr>
              <w:spacing w:line="276" w:lineRule="auto"/>
              <w:rPr>
                <w:ins w:id="144" w:author="邵军亚" w:date="2021-05-17T10:15:00Z"/>
                <w:rPrChange w:id="145" w:author="邵军亚" w:date="2021-05-19T15:54:00Z">
                  <w:rPr>
                    <w:ins w:id="146" w:author="邵军亚" w:date="2021-05-17T10:15:00Z"/>
                    <w:highlight w:val="yellow"/>
                  </w:rPr>
                </w:rPrChange>
              </w:rPr>
              <w:pPrChange w:id="147" w:author="邵军亚" w:date="2021-05-17T11:15:00Z">
                <w:pPr/>
              </w:pPrChange>
            </w:pPr>
            <w:ins w:id="148" w:author="邵军亚" w:date="2021-05-17T10:15:00Z">
              <w:r w:rsidRPr="000511B7">
                <w:rPr>
                  <w:rPrChange w:id="149" w:author="邵军亚" w:date="2021-05-19T15:54:00Z">
                    <w:rPr>
                      <w:highlight w:val="yellow"/>
                    </w:rPr>
                  </w:rPrChange>
                </w:rPr>
                <w:t xml:space="preserve">    </w:t>
              </w:r>
            </w:ins>
            <w:ins w:id="150" w:author="邵军亚" w:date="2021-05-17T10:36:00Z">
              <w:r w:rsidRPr="00E26596">
                <w:rPr>
                  <w:szCs w:val="21"/>
                </w:rPr>
                <w:fldChar w:fldCharType="begin">
                  <w:ffData>
                    <w:name w:val="Check8"/>
                    <w:enabled/>
                    <w:calcOnExit w:val="0"/>
                    <w:checkBox>
                      <w:sizeAuto/>
                      <w:default w:val="0"/>
                    </w:checkBox>
                  </w:ffData>
                </w:fldChar>
              </w:r>
              <w:r w:rsidR="00C30FA2">
                <w:rPr>
                  <w:szCs w:val="21"/>
                </w:rPr>
                <w:instrText xml:space="preserve"> FORMCHECKBOX </w:instrText>
              </w:r>
              <w:r w:rsidRPr="00E26596">
                <w:rPr>
                  <w:szCs w:val="21"/>
                  <w:rPrChange w:id="151" w:author="邵军亚" w:date="2021-05-19T15:54:00Z">
                    <w:rPr>
                      <w:szCs w:val="21"/>
                    </w:rPr>
                  </w:rPrChange>
                </w:rPr>
              </w:r>
              <w:r w:rsidRPr="00E26596">
                <w:rPr>
                  <w:szCs w:val="21"/>
                  <w:rPrChange w:id="152" w:author="邵军亚" w:date="2021-05-19T15:54:00Z">
                    <w:rPr>
                      <w:szCs w:val="21"/>
                    </w:rPr>
                  </w:rPrChange>
                </w:rPr>
                <w:fldChar w:fldCharType="end"/>
              </w:r>
            </w:ins>
            <w:ins w:id="153" w:author="邵军亚" w:date="2021-05-17T10:15:00Z">
              <w:r w:rsidRPr="000511B7">
                <w:rPr>
                  <w:rFonts w:hint="eastAsia"/>
                  <w:rPrChange w:id="154" w:author="邵军亚" w:date="2021-05-19T15:54:00Z">
                    <w:rPr>
                      <w:rFonts w:hint="eastAsia"/>
                      <w:highlight w:val="yellow"/>
                    </w:rPr>
                  </w:rPrChange>
                </w:rPr>
                <w:t>昆虫活动区</w:t>
              </w:r>
            </w:ins>
            <w:ins w:id="155" w:author="Windows 用户" w:date="2021-05-18T16:11:00Z">
              <w:r w:rsidRPr="000511B7">
                <w:rPr>
                  <w:rFonts w:hint="eastAsia"/>
                  <w:rPrChange w:id="156" w:author="邵军亚" w:date="2021-05-19T15:54:00Z">
                    <w:rPr>
                      <w:rFonts w:hint="eastAsia"/>
                      <w:highlight w:val="yellow"/>
                    </w:rPr>
                  </w:rPrChange>
                </w:rPr>
                <w:t>；</w:t>
              </w:r>
            </w:ins>
          </w:p>
          <w:p w:rsidR="00000000" w:rsidRDefault="000511B7">
            <w:pPr>
              <w:spacing w:line="276" w:lineRule="auto"/>
              <w:rPr>
                <w:ins w:id="157" w:author="邵军亚" w:date="2021-05-17T10:15:00Z"/>
                <w:rPrChange w:id="158" w:author="邵军亚" w:date="2021-05-19T15:54:00Z">
                  <w:rPr>
                    <w:ins w:id="159" w:author="邵军亚" w:date="2021-05-17T10:15:00Z"/>
                    <w:highlight w:val="yellow"/>
                  </w:rPr>
                </w:rPrChange>
              </w:rPr>
              <w:pPrChange w:id="160" w:author="邵军亚" w:date="2021-05-17T11:15:00Z">
                <w:pPr/>
              </w:pPrChange>
            </w:pPr>
            <w:ins w:id="161" w:author="邵军亚" w:date="2021-05-17T10:15:00Z">
              <w:r w:rsidRPr="000511B7">
                <w:rPr>
                  <w:rPrChange w:id="162" w:author="邵军亚" w:date="2021-05-19T15:54:00Z">
                    <w:rPr>
                      <w:highlight w:val="yellow"/>
                    </w:rPr>
                  </w:rPrChange>
                </w:rPr>
                <w:t xml:space="preserve">    </w:t>
              </w:r>
            </w:ins>
            <w:ins w:id="163" w:author="邵军亚" w:date="2021-05-17T10:36:00Z">
              <w:r w:rsidRPr="00E26596">
                <w:rPr>
                  <w:szCs w:val="21"/>
                </w:rPr>
                <w:fldChar w:fldCharType="begin">
                  <w:ffData>
                    <w:name w:val="Check8"/>
                    <w:enabled/>
                    <w:calcOnExit w:val="0"/>
                    <w:checkBox>
                      <w:sizeAuto/>
                      <w:default w:val="0"/>
                    </w:checkBox>
                  </w:ffData>
                </w:fldChar>
              </w:r>
              <w:r w:rsidR="00C30FA2">
                <w:rPr>
                  <w:szCs w:val="21"/>
                </w:rPr>
                <w:instrText xml:space="preserve"> FORMCHECKBOX </w:instrText>
              </w:r>
              <w:r w:rsidRPr="00E26596">
                <w:rPr>
                  <w:szCs w:val="21"/>
                  <w:rPrChange w:id="164" w:author="邵军亚" w:date="2021-05-19T15:54:00Z">
                    <w:rPr>
                      <w:szCs w:val="21"/>
                    </w:rPr>
                  </w:rPrChange>
                </w:rPr>
              </w:r>
              <w:r w:rsidRPr="00E26596">
                <w:rPr>
                  <w:szCs w:val="21"/>
                  <w:rPrChange w:id="165" w:author="邵军亚" w:date="2021-05-19T15:54:00Z">
                    <w:rPr>
                      <w:szCs w:val="21"/>
                    </w:rPr>
                  </w:rPrChange>
                </w:rPr>
                <w:fldChar w:fldCharType="end"/>
              </w:r>
            </w:ins>
            <w:ins w:id="166" w:author="邵军亚" w:date="2021-05-17T10:15:00Z">
              <w:r w:rsidRPr="000511B7">
                <w:rPr>
                  <w:rFonts w:hint="eastAsia"/>
                  <w:rPrChange w:id="167" w:author="邵军亚" w:date="2021-05-19T15:54:00Z">
                    <w:rPr>
                      <w:rFonts w:hint="eastAsia"/>
                      <w:highlight w:val="yellow"/>
                    </w:rPr>
                  </w:rPrChange>
                </w:rPr>
                <w:t>野生动物栖息地</w:t>
              </w:r>
            </w:ins>
            <w:ins w:id="168" w:author="Windows 用户" w:date="2021-05-18T16:11:00Z">
              <w:r w:rsidRPr="000511B7">
                <w:rPr>
                  <w:rFonts w:hint="eastAsia"/>
                  <w:rPrChange w:id="169" w:author="邵军亚" w:date="2021-05-19T15:54:00Z">
                    <w:rPr>
                      <w:rFonts w:hint="eastAsia"/>
                      <w:highlight w:val="yellow"/>
                    </w:rPr>
                  </w:rPrChange>
                </w:rPr>
                <w:t>；</w:t>
              </w:r>
            </w:ins>
          </w:p>
          <w:p w:rsidR="00000000" w:rsidRDefault="000511B7">
            <w:pPr>
              <w:spacing w:line="276" w:lineRule="auto"/>
              <w:rPr>
                <w:ins w:id="170" w:author="邵军亚" w:date="2021-05-17T10:15:00Z"/>
                <w:rPrChange w:id="171" w:author="邵军亚" w:date="2021-05-19T15:54:00Z">
                  <w:rPr>
                    <w:ins w:id="172" w:author="邵军亚" w:date="2021-05-17T10:15:00Z"/>
                    <w:highlight w:val="yellow"/>
                  </w:rPr>
                </w:rPrChange>
              </w:rPr>
              <w:pPrChange w:id="173" w:author="邵军亚" w:date="2021-05-17T11:15:00Z">
                <w:pPr/>
              </w:pPrChange>
            </w:pPr>
            <w:ins w:id="174" w:author="邵军亚" w:date="2021-05-17T10:15:00Z">
              <w:r w:rsidRPr="000511B7">
                <w:rPr>
                  <w:rPrChange w:id="175" w:author="邵军亚" w:date="2021-05-19T15:54:00Z">
                    <w:rPr>
                      <w:highlight w:val="yellow"/>
                    </w:rPr>
                  </w:rPrChange>
                </w:rPr>
                <w:t xml:space="preserve">    </w:t>
              </w:r>
            </w:ins>
            <w:ins w:id="176" w:author="邵军亚" w:date="2021-05-17T10:36:00Z">
              <w:r w:rsidRPr="00E26596">
                <w:rPr>
                  <w:szCs w:val="21"/>
                </w:rPr>
                <w:fldChar w:fldCharType="begin">
                  <w:ffData>
                    <w:name w:val="Check8"/>
                    <w:enabled/>
                    <w:calcOnExit w:val="0"/>
                    <w:checkBox>
                      <w:sizeAuto/>
                      <w:default w:val="0"/>
                    </w:checkBox>
                  </w:ffData>
                </w:fldChar>
              </w:r>
              <w:r w:rsidR="00C30FA2">
                <w:rPr>
                  <w:szCs w:val="21"/>
                </w:rPr>
                <w:instrText xml:space="preserve"> FORMCHECKBOX </w:instrText>
              </w:r>
              <w:r w:rsidRPr="00E26596">
                <w:rPr>
                  <w:szCs w:val="21"/>
                  <w:rPrChange w:id="177" w:author="邵军亚" w:date="2021-05-19T15:54:00Z">
                    <w:rPr>
                      <w:szCs w:val="21"/>
                    </w:rPr>
                  </w:rPrChange>
                </w:rPr>
              </w:r>
              <w:r w:rsidRPr="00E26596">
                <w:rPr>
                  <w:szCs w:val="21"/>
                  <w:rPrChange w:id="178" w:author="邵军亚" w:date="2021-05-19T15:54:00Z">
                    <w:rPr>
                      <w:szCs w:val="21"/>
                    </w:rPr>
                  </w:rPrChange>
                </w:rPr>
                <w:fldChar w:fldCharType="end"/>
              </w:r>
            </w:ins>
            <w:ins w:id="179" w:author="邵军亚" w:date="2021-05-17T10:15:00Z">
              <w:r w:rsidRPr="000511B7">
                <w:rPr>
                  <w:rFonts w:hint="eastAsia"/>
                  <w:rPrChange w:id="180" w:author="邵军亚" w:date="2021-05-19T15:54:00Z">
                    <w:rPr>
                      <w:rFonts w:hint="eastAsia"/>
                      <w:highlight w:val="yellow"/>
                    </w:rPr>
                  </w:rPrChange>
                </w:rPr>
                <w:t>维持或恢复河岸地区或湿地</w:t>
              </w:r>
              <w:del w:id="181" w:author="Windows 用户" w:date="2021-05-18T16:11:00Z">
                <w:r w:rsidRPr="000511B7">
                  <w:rPr>
                    <w:rPrChange w:id="182" w:author="邵军亚" w:date="2021-05-19T15:54:00Z">
                      <w:rPr>
                        <w:highlight w:val="yellow"/>
                      </w:rPr>
                    </w:rPrChange>
                  </w:rPr>
                  <w:delText>;</w:delText>
                </w:r>
              </w:del>
            </w:ins>
            <w:ins w:id="183" w:author="Windows 用户" w:date="2021-05-18T16:11:00Z">
              <w:r w:rsidRPr="000511B7">
                <w:rPr>
                  <w:rFonts w:hint="eastAsia"/>
                  <w:rPrChange w:id="184" w:author="邵军亚" w:date="2021-05-19T15:54:00Z">
                    <w:rPr>
                      <w:rFonts w:hint="eastAsia"/>
                      <w:highlight w:val="yellow"/>
                    </w:rPr>
                  </w:rPrChange>
                </w:rPr>
                <w:t>；</w:t>
              </w:r>
            </w:ins>
          </w:p>
          <w:p w:rsidR="00000000" w:rsidRDefault="000511B7">
            <w:pPr>
              <w:spacing w:line="276" w:lineRule="auto"/>
              <w:ind w:firstLineChars="200" w:firstLine="420"/>
              <w:rPr>
                <w:ins w:id="185" w:author="邵军亚" w:date="2021-05-17T10:25:00Z"/>
              </w:rPr>
              <w:pPrChange w:id="186" w:author="邵军亚" w:date="2021-05-17T11:15:00Z">
                <w:pPr>
                  <w:spacing w:line="400" w:lineRule="exact"/>
                </w:pPr>
              </w:pPrChange>
            </w:pPr>
            <w:ins w:id="187" w:author="邵军亚" w:date="2021-05-17T10:36:00Z">
              <w:r w:rsidRPr="000511B7">
                <w:fldChar w:fldCharType="begin">
                  <w:ffData>
                    <w:name w:val="Check8"/>
                    <w:enabled/>
                    <w:calcOnExit w:val="0"/>
                    <w:checkBox>
                      <w:sizeAuto/>
                      <w:default w:val="0"/>
                    </w:checkBox>
                  </w:ffData>
                </w:fldChar>
              </w:r>
              <w:r w:rsidRPr="000511B7">
                <w:rPr>
                  <w:rPrChange w:id="188" w:author="邵军亚" w:date="2021-05-19T15:54:00Z">
                    <w:rPr>
                      <w:szCs w:val="21"/>
                    </w:rPr>
                  </w:rPrChange>
                </w:rPr>
                <w:instrText xml:space="preserve"> FORMCHECKBOX </w:instrText>
              </w:r>
              <w:r w:rsidRPr="000511B7">
                <w:rPr>
                  <w:rPrChange w:id="189" w:author="邵军亚" w:date="2021-05-19T15:54:00Z">
                    <w:rPr/>
                  </w:rPrChange>
                </w:rPr>
              </w:r>
              <w:r w:rsidRPr="000511B7">
                <w:rPr>
                  <w:rPrChange w:id="190" w:author="邵军亚" w:date="2021-05-19T15:54:00Z">
                    <w:rPr>
                      <w:szCs w:val="21"/>
                    </w:rPr>
                  </w:rPrChange>
                </w:rPr>
                <w:fldChar w:fldCharType="end"/>
              </w:r>
            </w:ins>
            <w:ins w:id="191" w:author="邵军亚" w:date="2021-05-17T10:15:00Z">
              <w:r w:rsidRPr="000511B7">
                <w:rPr>
                  <w:rFonts w:hint="eastAsia"/>
                  <w:rPrChange w:id="192" w:author="邵军亚" w:date="2021-05-19T15:54:00Z">
                    <w:rPr>
                      <w:rFonts w:hint="eastAsia"/>
                      <w:highlight w:val="yellow"/>
                    </w:rPr>
                  </w:rPrChange>
                </w:rPr>
                <w:t>其它增加生物多样性的措施</w:t>
              </w:r>
            </w:ins>
            <w:ins w:id="193" w:author="邵军亚" w:date="2021-05-17T10:25:00Z">
              <w:r w:rsidR="00C16542" w:rsidRPr="00E26596">
                <w:rPr>
                  <w:rFonts w:hint="eastAsia"/>
                </w:rPr>
                <w:t>：</w:t>
              </w:r>
              <w:r w:rsidR="00C16542">
                <w:rPr>
                  <w:rFonts w:hint="eastAsia"/>
                </w:rPr>
                <w:t>_____________________</w:t>
              </w:r>
            </w:ins>
          </w:p>
          <w:p w:rsidR="00000000" w:rsidRDefault="004F29D7">
            <w:pPr>
              <w:spacing w:line="400" w:lineRule="exact"/>
              <w:ind w:firstLine="408"/>
              <w:rPr>
                <w:ins w:id="194" w:author="邵军亚" w:date="2021-05-17T10:15:00Z"/>
                <w:b/>
                <w:bCs/>
              </w:rPr>
              <w:pPrChange w:id="195" w:author="邵军亚" w:date="2021-05-17T10:25:00Z">
                <w:pPr>
                  <w:spacing w:line="400" w:lineRule="exact"/>
                </w:pPr>
              </w:pPrChange>
            </w:pPr>
          </w:p>
        </w:tc>
      </w:tr>
      <w:tr w:rsidR="00B422C8" w:rsidTr="00D700A9">
        <w:trPr>
          <w:ins w:id="196" w:author="邵军亚" w:date="2021-12-14T11:00:00Z"/>
        </w:trPr>
        <w:tc>
          <w:tcPr>
            <w:tcW w:w="9502" w:type="dxa"/>
            <w:shd w:val="pct5" w:color="auto" w:fill="auto"/>
            <w:tcPrChange w:id="197" w:author="邵军亚" w:date="2021-12-14T11:11:00Z">
              <w:tcPr>
                <w:tcW w:w="9502" w:type="dxa"/>
              </w:tcPr>
            </w:tcPrChange>
          </w:tcPr>
          <w:p w:rsidR="00D700A9" w:rsidRDefault="00B422C8" w:rsidP="00B422C8">
            <w:pPr>
              <w:spacing w:line="400" w:lineRule="exact"/>
              <w:rPr>
                <w:ins w:id="198" w:author="邵军亚" w:date="2021-12-14T11:11:00Z"/>
                <w:b/>
                <w:color w:val="2B15F7"/>
              </w:rPr>
            </w:pPr>
            <w:ins w:id="199" w:author="邵军亚" w:date="2021-12-14T11:00:00Z">
              <w:r w:rsidRPr="00141B08">
                <w:rPr>
                  <w:rFonts w:hint="eastAsia"/>
                  <w:b/>
                  <w:color w:val="2B15F7"/>
                </w:rPr>
                <w:t>仅限检查员填写：</w:t>
              </w:r>
            </w:ins>
          </w:p>
          <w:p w:rsidR="00B422C8" w:rsidRPr="00141B08" w:rsidRDefault="00B422C8" w:rsidP="00B422C8">
            <w:pPr>
              <w:spacing w:line="400" w:lineRule="exact"/>
              <w:rPr>
                <w:ins w:id="200" w:author="邵军亚" w:date="2021-12-14T11:00:00Z"/>
                <w:b/>
                <w:color w:val="2B15F7"/>
              </w:rPr>
            </w:pPr>
            <w:ins w:id="201" w:author="邵军亚" w:date="2021-12-14T11:00:00Z">
              <w:r w:rsidRPr="003F1D57">
                <w:rPr>
                  <w:rFonts w:hint="eastAsia"/>
                  <w:szCs w:val="21"/>
                </w:rPr>
                <w:t>现场检查是否与</w:t>
              </w:r>
              <w:r>
                <w:rPr>
                  <w:rFonts w:hint="eastAsia"/>
                  <w:szCs w:val="21"/>
                </w:rPr>
                <w:t>以上</w:t>
              </w:r>
              <w:r w:rsidRPr="003F1D57">
                <w:rPr>
                  <w:rFonts w:hint="eastAsia"/>
                  <w:szCs w:val="21"/>
                </w:rPr>
                <w:t>描述的情况一致？</w:t>
              </w:r>
              <w:r w:rsidR="000511B7" w:rsidRPr="003F1D57">
                <w:rPr>
                  <w:b/>
                  <w:bCs/>
                  <w:szCs w:val="21"/>
                </w:rPr>
                <w:fldChar w:fldCharType="begin">
                  <w:ffData>
                    <w:name w:val="复选框型6"/>
                    <w:enabled/>
                    <w:calcOnExit w:val="0"/>
                    <w:checkBox>
                      <w:sizeAuto/>
                      <w:default w:val="0"/>
                    </w:checkBox>
                  </w:ffData>
                </w:fldChar>
              </w:r>
              <w:r w:rsidRPr="003F1D57">
                <w:rPr>
                  <w:b/>
                  <w:bCs/>
                  <w:szCs w:val="21"/>
                </w:rPr>
                <w:instrText xml:space="preserve"> FORMCHECKBOX </w:instrText>
              </w:r>
              <w:r w:rsidR="000511B7" w:rsidRPr="003F1D57">
                <w:rPr>
                  <w:b/>
                  <w:bCs/>
                  <w:szCs w:val="21"/>
                </w:rPr>
              </w:r>
              <w:r w:rsidR="000511B7" w:rsidRPr="003F1D57">
                <w:rPr>
                  <w:b/>
                  <w:bCs/>
                  <w:szCs w:val="21"/>
                </w:rPr>
                <w:fldChar w:fldCharType="end"/>
              </w:r>
              <w:r>
                <w:rPr>
                  <w:rFonts w:hint="eastAsia"/>
                  <w:szCs w:val="21"/>
                </w:rPr>
                <w:t>是</w:t>
              </w:r>
              <w:r>
                <w:rPr>
                  <w:rFonts w:hint="eastAsia"/>
                  <w:szCs w:val="21"/>
                </w:rPr>
                <w:t xml:space="preserve">  </w:t>
              </w:r>
              <w:r w:rsidR="000511B7" w:rsidRPr="003F1D57">
                <w:rPr>
                  <w:b/>
                  <w:bCs/>
                  <w:szCs w:val="21"/>
                </w:rPr>
                <w:fldChar w:fldCharType="begin">
                  <w:ffData>
                    <w:name w:val="复选框型6"/>
                    <w:enabled/>
                    <w:calcOnExit w:val="0"/>
                    <w:checkBox>
                      <w:sizeAuto/>
                      <w:default w:val="0"/>
                    </w:checkBox>
                  </w:ffData>
                </w:fldChar>
              </w:r>
              <w:r w:rsidRPr="003F1D57">
                <w:rPr>
                  <w:b/>
                  <w:bCs/>
                  <w:szCs w:val="21"/>
                </w:rPr>
                <w:instrText xml:space="preserve"> FORMCHECKBOX </w:instrText>
              </w:r>
              <w:r w:rsidR="000511B7" w:rsidRPr="003F1D57">
                <w:rPr>
                  <w:b/>
                  <w:bCs/>
                  <w:szCs w:val="21"/>
                </w:rPr>
              </w:r>
              <w:r w:rsidR="000511B7" w:rsidRPr="003F1D57">
                <w:rPr>
                  <w:b/>
                  <w:bCs/>
                  <w:szCs w:val="21"/>
                </w:rPr>
                <w:fldChar w:fldCharType="end"/>
              </w:r>
              <w:r>
                <w:rPr>
                  <w:rFonts w:hint="eastAsia"/>
                  <w:szCs w:val="21"/>
                </w:rPr>
                <w:t>否</w:t>
              </w:r>
              <w:r>
                <w:rPr>
                  <w:rFonts w:hint="eastAsia"/>
                  <w:szCs w:val="21"/>
                </w:rPr>
                <w:t xml:space="preserve">  </w:t>
              </w:r>
              <w:r w:rsidR="000511B7" w:rsidRPr="00B422C8">
                <w:rPr>
                  <w:bCs/>
                  <w:szCs w:val="21"/>
                </w:rPr>
                <w:fldChar w:fldCharType="begin">
                  <w:ffData>
                    <w:name w:val="复选框型6"/>
                    <w:enabled/>
                    <w:calcOnExit w:val="0"/>
                    <w:checkBox>
                      <w:sizeAuto/>
                      <w:default w:val="0"/>
                    </w:checkBox>
                  </w:ffData>
                </w:fldChar>
              </w:r>
              <w:r w:rsidRPr="00B422C8">
                <w:rPr>
                  <w:bCs/>
                  <w:szCs w:val="21"/>
                </w:rPr>
                <w:instrText xml:space="preserve"> FORMCHECKBOX </w:instrText>
              </w:r>
              <w:r w:rsidR="000511B7" w:rsidRPr="00B422C8">
                <w:rPr>
                  <w:bCs/>
                  <w:szCs w:val="21"/>
                </w:rPr>
              </w:r>
              <w:r w:rsidR="000511B7" w:rsidRPr="00B422C8">
                <w:rPr>
                  <w:bCs/>
                  <w:szCs w:val="21"/>
                </w:rPr>
                <w:fldChar w:fldCharType="end"/>
              </w:r>
              <w:r w:rsidRPr="00B422C8">
                <w:rPr>
                  <w:szCs w:val="21"/>
                </w:rPr>
                <w:t>无关</w:t>
              </w:r>
              <w:r>
                <w:rPr>
                  <w:rFonts w:hint="eastAsia"/>
                  <w:b/>
                  <w:szCs w:val="21"/>
                </w:rPr>
                <w:t>。</w:t>
              </w:r>
            </w:ins>
          </w:p>
          <w:p w:rsidR="00B422C8" w:rsidRDefault="00B422C8" w:rsidP="00B422C8">
            <w:pPr>
              <w:spacing w:line="400" w:lineRule="exact"/>
              <w:rPr>
                <w:ins w:id="202" w:author="邵军亚" w:date="2021-12-14T11:00:00Z"/>
                <w:b/>
              </w:rPr>
            </w:pPr>
            <w:ins w:id="203" w:author="邵军亚" w:date="2021-12-14T11:00:00Z">
              <w:r>
                <w:rPr>
                  <w:rFonts w:hint="eastAsia"/>
                  <w:b/>
                </w:rPr>
                <w:t>检查记录：</w:t>
              </w:r>
            </w:ins>
          </w:p>
          <w:p w:rsidR="00B422C8" w:rsidRPr="00EA5ADC" w:rsidRDefault="00B422C8" w:rsidP="00EA5ADC">
            <w:pPr>
              <w:spacing w:line="400" w:lineRule="exact"/>
              <w:rPr>
                <w:ins w:id="204" w:author="邵军亚" w:date="2021-12-14T11:00:00Z"/>
                <w:b/>
                <w:bCs/>
              </w:rPr>
            </w:pPr>
          </w:p>
        </w:tc>
      </w:tr>
      <w:tr w:rsidR="005B0403" w:rsidTr="00D700A9">
        <w:tc>
          <w:tcPr>
            <w:tcW w:w="9502" w:type="dxa"/>
            <w:tcBorders>
              <w:bottom w:val="single" w:sz="4" w:space="0" w:color="auto"/>
            </w:tcBorders>
            <w:tcPrChange w:id="205" w:author="邵军亚" w:date="2021-12-14T11:11:00Z">
              <w:tcPr>
                <w:tcW w:w="9502" w:type="dxa"/>
              </w:tcPr>
            </w:tcPrChange>
          </w:tcPr>
          <w:p w:rsidR="005B0403" w:rsidRPr="005B0403" w:rsidRDefault="009E4413" w:rsidP="00421098">
            <w:pPr>
              <w:spacing w:line="400" w:lineRule="exact"/>
              <w:rPr>
                <w:b/>
              </w:rPr>
            </w:pPr>
            <w:ins w:id="206" w:author="邵军亚" w:date="2021-05-18T09:37:00Z">
              <w:r>
                <w:rPr>
                  <w:rFonts w:hint="eastAsia"/>
                  <w:b/>
                  <w:szCs w:val="21"/>
                </w:rPr>
                <w:t>6</w:t>
              </w:r>
            </w:ins>
            <w:del w:id="207" w:author="邵军亚" w:date="2021-05-18T09:37:00Z">
              <w:r w:rsidR="005B0403" w:rsidRPr="005B0403" w:rsidDel="009E4413">
                <w:rPr>
                  <w:rFonts w:hint="eastAsia"/>
                  <w:b/>
                  <w:szCs w:val="21"/>
                </w:rPr>
                <w:delText>5</w:delText>
              </w:r>
            </w:del>
            <w:r w:rsidR="005B0403" w:rsidRPr="005B0403">
              <w:rPr>
                <w:rFonts w:hint="eastAsia"/>
                <w:b/>
                <w:szCs w:val="21"/>
              </w:rPr>
              <w:t>、种子</w:t>
            </w:r>
            <w:r w:rsidR="005B0403" w:rsidRPr="005B0403">
              <w:rPr>
                <w:rFonts w:hint="eastAsia"/>
                <w:b/>
              </w:rPr>
              <w:t>和繁殖材料——例外或条件</w:t>
            </w:r>
            <w:r w:rsidR="005B0403" w:rsidRPr="005B0403">
              <w:rPr>
                <w:rFonts w:ascii="黑体" w:hint="eastAsia"/>
                <w:b/>
                <w:bCs/>
                <w:lang w:val="fr-FR"/>
              </w:rPr>
              <w:t>（</w:t>
            </w:r>
            <w:r w:rsidR="005B0403" w:rsidRPr="005B0403">
              <w:rPr>
                <w:rFonts w:ascii="黑体" w:hint="eastAsia"/>
                <w:b/>
                <w:bCs/>
                <w:lang w:val="fr-FR"/>
              </w:rPr>
              <w:t>COR-5.3.2</w:t>
            </w:r>
            <w:r w:rsidR="005B0403" w:rsidRPr="005B0403">
              <w:rPr>
                <w:rFonts w:ascii="黑体" w:hint="eastAsia"/>
                <w:b/>
                <w:bCs/>
                <w:lang w:val="fr-FR"/>
              </w:rPr>
              <w:t>）</w:t>
            </w:r>
          </w:p>
          <w:p w:rsidR="005B0403" w:rsidRDefault="005B0403" w:rsidP="00421098">
            <w:pPr>
              <w:numPr>
                <w:ilvl w:val="0"/>
                <w:numId w:val="12"/>
              </w:numPr>
              <w:spacing w:line="400" w:lineRule="exact"/>
            </w:pPr>
            <w:r w:rsidRPr="00024C7C">
              <w:rPr>
                <w:rFonts w:hint="eastAsia"/>
              </w:rPr>
              <w:t>如果使用了任何非有机种子，</w:t>
            </w:r>
            <w:r w:rsidRPr="0060645B">
              <w:rPr>
                <w:rFonts w:hint="eastAsia"/>
              </w:rPr>
              <w:t>请</w:t>
            </w:r>
            <w:r>
              <w:rPr>
                <w:rFonts w:hint="eastAsia"/>
              </w:rPr>
              <w:t>提供无法自行生产有机种子，并且经搜寻仍无法在市场上买到有机种子的证明。</w:t>
            </w:r>
          </w:p>
          <w:p w:rsidR="00000000" w:rsidRDefault="000511B7">
            <w:pPr>
              <w:numPr>
                <w:ilvl w:val="0"/>
                <w:numId w:val="12"/>
              </w:numPr>
              <w:spacing w:line="400" w:lineRule="exact"/>
              <w:rPr>
                <w:ins w:id="208" w:author="Windows 用户" w:date="2021-05-18T16:19:00Z"/>
                <w:rPrChange w:id="209" w:author="邵军亚" w:date="2021-05-19T15:54:00Z">
                  <w:rPr>
                    <w:ins w:id="210" w:author="Windows 用户" w:date="2021-05-18T16:19:00Z"/>
                    <w:highlight w:val="yellow"/>
                  </w:rPr>
                </w:rPrChange>
              </w:rPr>
              <w:pPrChange w:id="211" w:author="邵军亚" w:date="2021-05-17T11:20:00Z">
                <w:pPr>
                  <w:ind w:leftChars="200" w:left="420"/>
                </w:pPr>
              </w:pPrChange>
            </w:pPr>
            <w:ins w:id="212" w:author="邵军亚" w:date="2021-05-17T10:17:00Z">
              <w:r w:rsidRPr="000511B7">
                <w:rPr>
                  <w:rFonts w:hint="eastAsia"/>
                  <w:rPrChange w:id="213" w:author="邵军亚" w:date="2021-05-19T15:54:00Z">
                    <w:rPr>
                      <w:rFonts w:hint="eastAsia"/>
                      <w:highlight w:val="yellow"/>
                    </w:rPr>
                  </w:rPrChange>
                </w:rPr>
                <w:t>当处理</w:t>
              </w:r>
            </w:ins>
            <w:ins w:id="214" w:author="邵军亚" w:date="2021-05-20T15:54:00Z">
              <w:r w:rsidR="00621C3E">
                <w:rPr>
                  <w:rFonts w:hint="eastAsia"/>
                </w:rPr>
                <w:t>非有机</w:t>
              </w:r>
            </w:ins>
            <w:ins w:id="215" w:author="邵军亚" w:date="2021-05-17T10:17:00Z">
              <w:r w:rsidRPr="000511B7">
                <w:rPr>
                  <w:rFonts w:hint="eastAsia"/>
                  <w:rPrChange w:id="216" w:author="邵军亚" w:date="2021-05-19T15:54:00Z">
                    <w:rPr>
                      <w:rFonts w:hint="eastAsia"/>
                      <w:highlight w:val="yellow"/>
                    </w:rPr>
                  </w:rPrChange>
                </w:rPr>
                <w:t>种子时，</w:t>
              </w:r>
            </w:ins>
            <w:ins w:id="217" w:author="邵军亚" w:date="2021-05-17T11:19:00Z">
              <w:r w:rsidRPr="000511B7">
                <w:rPr>
                  <w:rFonts w:hint="eastAsia"/>
                  <w:rPrChange w:id="218" w:author="邵军亚" w:date="2021-05-19T15:54:00Z">
                    <w:rPr>
                      <w:rFonts w:hint="eastAsia"/>
                      <w:highlight w:val="yellow"/>
                    </w:rPr>
                  </w:rPrChange>
                </w:rPr>
                <w:t>是否使用了</w:t>
              </w:r>
            </w:ins>
            <w:ins w:id="219" w:author="邵军亚" w:date="2021-05-17T10:17:00Z">
              <w:r w:rsidRPr="000511B7">
                <w:rPr>
                  <w:rPrChange w:id="220" w:author="邵军亚" w:date="2021-05-19T15:54:00Z">
                    <w:rPr>
                      <w:highlight w:val="yellow"/>
                    </w:rPr>
                  </w:rPrChange>
                </w:rPr>
                <w:t>CAN/CGSB-32.311</w:t>
              </w:r>
              <w:r w:rsidRPr="000511B7">
                <w:rPr>
                  <w:rFonts w:hint="eastAsia"/>
                  <w:rPrChange w:id="221" w:author="邵军亚" w:date="2021-05-19T15:54:00Z">
                    <w:rPr>
                      <w:rFonts w:hint="eastAsia"/>
                      <w:highlight w:val="yellow"/>
                    </w:rPr>
                  </w:rPrChange>
                </w:rPr>
                <w:t>表</w:t>
              </w:r>
              <w:r w:rsidRPr="000511B7">
                <w:rPr>
                  <w:rPrChange w:id="222" w:author="邵军亚" w:date="2021-05-19T15:54:00Z">
                    <w:rPr>
                      <w:highlight w:val="yellow"/>
                    </w:rPr>
                  </w:rPrChange>
                </w:rPr>
                <w:t>4.2(</w:t>
              </w:r>
              <w:r w:rsidRPr="000511B7">
                <w:rPr>
                  <w:rFonts w:hint="eastAsia"/>
                  <w:rPrChange w:id="223" w:author="邵军亚" w:date="2021-05-19T15:54:00Z">
                    <w:rPr>
                      <w:rFonts w:hint="eastAsia"/>
                      <w:highlight w:val="yellow"/>
                    </w:rPr>
                  </w:rPrChange>
                </w:rPr>
                <w:t>第</w:t>
              </w:r>
              <w:r w:rsidRPr="000511B7">
                <w:rPr>
                  <w:rPrChange w:id="224" w:author="邵军亚" w:date="2021-05-19T15:54:00Z">
                    <w:rPr>
                      <w:highlight w:val="yellow"/>
                    </w:rPr>
                  </w:rPrChange>
                </w:rPr>
                <w:t>1</w:t>
              </w:r>
              <w:r w:rsidRPr="000511B7">
                <w:rPr>
                  <w:rFonts w:hint="eastAsia"/>
                  <w:rPrChange w:id="225" w:author="邵军亚" w:date="2021-05-19T15:54:00Z">
                    <w:rPr>
                      <w:rFonts w:hint="eastAsia"/>
                      <w:highlight w:val="yellow"/>
                    </w:rPr>
                  </w:rPrChange>
                </w:rPr>
                <w:t>栏或第</w:t>
              </w:r>
              <w:r w:rsidRPr="000511B7">
                <w:rPr>
                  <w:rPrChange w:id="226" w:author="邵军亚" w:date="2021-05-19T15:54:00Z">
                    <w:rPr>
                      <w:highlight w:val="yellow"/>
                    </w:rPr>
                  </w:rPrChange>
                </w:rPr>
                <w:t>2</w:t>
              </w:r>
              <w:r w:rsidRPr="000511B7">
                <w:rPr>
                  <w:rFonts w:hint="eastAsia"/>
                  <w:rPrChange w:id="227" w:author="邵军亚" w:date="2021-05-19T15:54:00Z">
                    <w:rPr>
                      <w:rFonts w:hint="eastAsia"/>
                      <w:highlight w:val="yellow"/>
                    </w:rPr>
                  </w:rPrChange>
                </w:rPr>
                <w:t>栏</w:t>
              </w:r>
              <w:r w:rsidRPr="000511B7">
                <w:rPr>
                  <w:rPrChange w:id="228" w:author="邵军亚" w:date="2021-05-19T15:54:00Z">
                    <w:rPr>
                      <w:highlight w:val="yellow"/>
                    </w:rPr>
                  </w:rPrChange>
                </w:rPr>
                <w:t>)</w:t>
              </w:r>
              <w:r w:rsidRPr="000511B7">
                <w:rPr>
                  <w:rFonts w:hint="eastAsia"/>
                  <w:rPrChange w:id="229" w:author="邵军亚" w:date="2021-05-19T15:54:00Z">
                    <w:rPr>
                      <w:rFonts w:hint="eastAsia"/>
                      <w:highlight w:val="yellow"/>
                    </w:rPr>
                  </w:rPrChange>
                </w:rPr>
                <w:t>或表</w:t>
              </w:r>
              <w:r w:rsidRPr="000511B7">
                <w:rPr>
                  <w:rPrChange w:id="230" w:author="邵军亚" w:date="2021-05-19T15:54:00Z">
                    <w:rPr>
                      <w:highlight w:val="yellow"/>
                    </w:rPr>
                  </w:rPrChange>
                </w:rPr>
                <w:t>7.3</w:t>
              </w:r>
              <w:r w:rsidRPr="000511B7">
                <w:rPr>
                  <w:rFonts w:hint="eastAsia"/>
                  <w:rPrChange w:id="231" w:author="邵军亚" w:date="2021-05-19T15:54:00Z">
                    <w:rPr>
                      <w:rFonts w:hint="eastAsia"/>
                      <w:highlight w:val="yellow"/>
                    </w:rPr>
                  </w:rPrChange>
                </w:rPr>
                <w:t>未列</w:t>
              </w:r>
              <w:del w:id="232" w:author="Windows 用户" w:date="2021-05-18T16:21:00Z">
                <w:r w:rsidRPr="000511B7">
                  <w:rPr>
                    <w:rFonts w:hint="eastAsia"/>
                    <w:rPrChange w:id="233" w:author="邵军亚" w:date="2021-05-19T15:54:00Z">
                      <w:rPr>
                        <w:rFonts w:hint="eastAsia"/>
                        <w:highlight w:val="yellow"/>
                      </w:rPr>
                    </w:rPrChange>
                  </w:rPr>
                  <w:delText>明</w:delText>
                </w:r>
              </w:del>
            </w:ins>
            <w:ins w:id="234" w:author="Windows 用户" w:date="2021-05-18T16:21:00Z">
              <w:r w:rsidRPr="000511B7">
                <w:rPr>
                  <w:rFonts w:hint="eastAsia"/>
                  <w:rPrChange w:id="235" w:author="邵军亚" w:date="2021-05-19T15:54:00Z">
                    <w:rPr>
                      <w:rFonts w:hint="eastAsia"/>
                      <w:highlight w:val="yellow"/>
                    </w:rPr>
                  </w:rPrChange>
                </w:rPr>
                <w:t>入</w:t>
              </w:r>
            </w:ins>
            <w:ins w:id="236" w:author="邵军亚" w:date="2021-05-17T10:17:00Z">
              <w:r w:rsidRPr="000511B7">
                <w:rPr>
                  <w:rFonts w:hint="eastAsia"/>
                  <w:rPrChange w:id="237" w:author="邵军亚" w:date="2021-05-19T15:54:00Z">
                    <w:rPr>
                      <w:rFonts w:hint="eastAsia"/>
                      <w:highlight w:val="yellow"/>
                    </w:rPr>
                  </w:rPrChange>
                </w:rPr>
                <w:t>的物质引发种子</w:t>
              </w:r>
            </w:ins>
            <w:ins w:id="238" w:author="邵军亚" w:date="2021-05-17T11:19:00Z">
              <w:r w:rsidRPr="000511B7">
                <w:rPr>
                  <w:rFonts w:hint="eastAsia"/>
                  <w:rPrChange w:id="239" w:author="邵军亚" w:date="2021-05-19T15:54:00Z">
                    <w:rPr>
                      <w:rFonts w:hint="eastAsia"/>
                      <w:highlight w:val="yellow"/>
                    </w:rPr>
                  </w:rPrChange>
                </w:rPr>
                <w:t>？</w:t>
              </w:r>
              <w:r w:rsidRPr="00E26596">
                <w:rPr>
                  <w:szCs w:val="21"/>
                </w:rPr>
                <w:fldChar w:fldCharType="begin">
                  <w:ffData>
                    <w:name w:val="Check8"/>
                    <w:enabled/>
                    <w:calcOnExit w:val="0"/>
                    <w:checkBox>
                      <w:sizeAuto/>
                      <w:default w:val="0"/>
                    </w:checkBox>
                  </w:ffData>
                </w:fldChar>
              </w:r>
              <w:r w:rsidR="00C30FA2">
                <w:rPr>
                  <w:szCs w:val="21"/>
                </w:rPr>
                <w:instrText xml:space="preserve"> FORMCHECKBOX </w:instrText>
              </w:r>
              <w:r w:rsidRPr="00E26596">
                <w:rPr>
                  <w:szCs w:val="21"/>
                  <w:rPrChange w:id="240" w:author="邵军亚" w:date="2021-05-19T15:54:00Z">
                    <w:rPr>
                      <w:szCs w:val="21"/>
                    </w:rPr>
                  </w:rPrChange>
                </w:rPr>
              </w:r>
              <w:r w:rsidRPr="00E26596">
                <w:rPr>
                  <w:szCs w:val="21"/>
                  <w:rPrChange w:id="241" w:author="邵军亚" w:date="2021-05-19T15:54:00Z">
                    <w:rPr>
                      <w:szCs w:val="21"/>
                    </w:rPr>
                  </w:rPrChange>
                </w:rPr>
                <w:fldChar w:fldCharType="end"/>
              </w:r>
              <w:r w:rsidR="000035E8" w:rsidRPr="00E26596">
                <w:rPr>
                  <w:rFonts w:hint="eastAsia"/>
                  <w:szCs w:val="21"/>
                </w:rPr>
                <w:t>否</w:t>
              </w:r>
              <w:r w:rsidR="000035E8" w:rsidRPr="00E26596">
                <w:rPr>
                  <w:rFonts w:hint="eastAsia"/>
                  <w:szCs w:val="21"/>
                </w:rPr>
                <w:t xml:space="preserve"> </w:t>
              </w:r>
              <w:r w:rsidRPr="00E26596">
                <w:rPr>
                  <w:szCs w:val="21"/>
                </w:rPr>
                <w:fldChar w:fldCharType="begin">
                  <w:ffData>
                    <w:name w:val="Check8"/>
                    <w:enabled/>
                    <w:calcOnExit w:val="0"/>
                    <w:checkBox>
                      <w:sizeAuto/>
                      <w:default w:val="0"/>
                    </w:checkBox>
                  </w:ffData>
                </w:fldChar>
              </w:r>
              <w:r w:rsidR="00C30FA2">
                <w:rPr>
                  <w:szCs w:val="21"/>
                </w:rPr>
                <w:instrText xml:space="preserve"> FORMCHECKBOX </w:instrText>
              </w:r>
              <w:r w:rsidRPr="00E26596">
                <w:rPr>
                  <w:szCs w:val="21"/>
                  <w:rPrChange w:id="242" w:author="邵军亚" w:date="2021-05-19T15:54:00Z">
                    <w:rPr>
                      <w:szCs w:val="21"/>
                    </w:rPr>
                  </w:rPrChange>
                </w:rPr>
              </w:r>
              <w:r w:rsidRPr="00E26596">
                <w:rPr>
                  <w:szCs w:val="21"/>
                  <w:rPrChange w:id="243" w:author="邵军亚" w:date="2021-05-19T15:54:00Z">
                    <w:rPr>
                      <w:szCs w:val="21"/>
                    </w:rPr>
                  </w:rPrChange>
                </w:rPr>
                <w:fldChar w:fldCharType="end"/>
              </w:r>
              <w:r w:rsidR="000035E8" w:rsidRPr="00E26596">
                <w:rPr>
                  <w:rFonts w:hint="eastAsia"/>
                  <w:szCs w:val="21"/>
                </w:rPr>
                <w:t>是。如是，在</w:t>
              </w:r>
            </w:ins>
            <w:ins w:id="244" w:author="邵军亚" w:date="2021-05-17T10:17:00Z">
              <w:r w:rsidRPr="000511B7">
                <w:rPr>
                  <w:rFonts w:hint="eastAsia"/>
                  <w:rPrChange w:id="245" w:author="邵军亚" w:date="2021-05-19T15:54:00Z">
                    <w:rPr>
                      <w:rFonts w:hint="eastAsia"/>
                      <w:highlight w:val="yellow"/>
                    </w:rPr>
                  </w:rPrChange>
                </w:rPr>
                <w:t>引发过程</w:t>
              </w:r>
            </w:ins>
            <w:ins w:id="246" w:author="邵军亚" w:date="2021-05-17T11:19:00Z">
              <w:r w:rsidRPr="000511B7">
                <w:rPr>
                  <w:rFonts w:hint="eastAsia"/>
                  <w:rPrChange w:id="247" w:author="邵军亚" w:date="2021-05-19T15:54:00Z">
                    <w:rPr>
                      <w:rFonts w:hint="eastAsia"/>
                      <w:highlight w:val="yellow"/>
                    </w:rPr>
                  </w:rPrChange>
                </w:rPr>
                <w:t>是否</w:t>
              </w:r>
            </w:ins>
            <w:ins w:id="248" w:author="邵军亚" w:date="2021-05-17T10:17:00Z">
              <w:r w:rsidRPr="000511B7">
                <w:rPr>
                  <w:rFonts w:hint="eastAsia"/>
                  <w:rPrChange w:id="249" w:author="邵军亚" w:date="2021-05-19T15:54:00Z">
                    <w:rPr>
                      <w:rFonts w:hint="eastAsia"/>
                      <w:highlight w:val="yellow"/>
                    </w:rPr>
                  </w:rPrChange>
                </w:rPr>
                <w:t>含</w:t>
              </w:r>
            </w:ins>
            <w:ins w:id="250" w:author="邵军亚" w:date="2021-05-17T11:19:00Z">
              <w:r w:rsidRPr="000511B7">
                <w:rPr>
                  <w:rFonts w:hint="eastAsia"/>
                  <w:rPrChange w:id="251" w:author="邵军亚" w:date="2021-05-19T15:54:00Z">
                    <w:rPr>
                      <w:rFonts w:hint="eastAsia"/>
                      <w:highlight w:val="yellow"/>
                    </w:rPr>
                  </w:rPrChange>
                </w:rPr>
                <w:t>有</w:t>
              </w:r>
            </w:ins>
            <w:ins w:id="252" w:author="邵军亚" w:date="2021-05-17T10:17:00Z">
              <w:r w:rsidRPr="000511B7">
                <w:rPr>
                  <w:rPrChange w:id="253" w:author="邵军亚" w:date="2021-05-19T15:54:00Z">
                    <w:rPr>
                      <w:highlight w:val="yellow"/>
                    </w:rPr>
                  </w:rPrChange>
                </w:rPr>
                <w:t>CAN/CGSB-32.311</w:t>
              </w:r>
              <w:r w:rsidRPr="000511B7">
                <w:rPr>
                  <w:rFonts w:hint="eastAsia"/>
                  <w:rPrChange w:id="254" w:author="邵军亚" w:date="2021-05-19T15:54:00Z">
                    <w:rPr>
                      <w:rFonts w:hint="eastAsia"/>
                      <w:highlight w:val="yellow"/>
                    </w:rPr>
                  </w:rPrChange>
                </w:rPr>
                <w:t>表</w:t>
              </w:r>
              <w:r w:rsidRPr="000511B7">
                <w:rPr>
                  <w:rPrChange w:id="255" w:author="邵军亚" w:date="2021-05-19T15:54:00Z">
                    <w:rPr>
                      <w:highlight w:val="yellow"/>
                    </w:rPr>
                  </w:rPrChange>
                </w:rPr>
                <w:t>4.2(</w:t>
              </w:r>
              <w:r w:rsidRPr="000511B7">
                <w:rPr>
                  <w:rFonts w:hint="eastAsia"/>
                  <w:rPrChange w:id="256" w:author="邵军亚" w:date="2021-05-19T15:54:00Z">
                    <w:rPr>
                      <w:rFonts w:hint="eastAsia"/>
                      <w:highlight w:val="yellow"/>
                    </w:rPr>
                  </w:rPrChange>
                </w:rPr>
                <w:t>第</w:t>
              </w:r>
              <w:r w:rsidRPr="000511B7">
                <w:rPr>
                  <w:rPrChange w:id="257" w:author="邵军亚" w:date="2021-05-19T15:54:00Z">
                    <w:rPr>
                      <w:highlight w:val="yellow"/>
                    </w:rPr>
                  </w:rPrChange>
                </w:rPr>
                <w:t>2</w:t>
              </w:r>
              <w:r w:rsidRPr="000511B7">
                <w:rPr>
                  <w:rFonts w:hint="eastAsia"/>
                  <w:rPrChange w:id="258" w:author="邵军亚" w:date="2021-05-19T15:54:00Z">
                    <w:rPr>
                      <w:rFonts w:hint="eastAsia"/>
                      <w:highlight w:val="yellow"/>
                    </w:rPr>
                  </w:rPrChange>
                </w:rPr>
                <w:t>栏</w:t>
              </w:r>
              <w:r w:rsidRPr="000511B7">
                <w:rPr>
                  <w:rPrChange w:id="259" w:author="邵军亚" w:date="2021-05-19T15:54:00Z">
                    <w:rPr>
                      <w:highlight w:val="yellow"/>
                    </w:rPr>
                  </w:rPrChange>
                </w:rPr>
                <w:t>)</w:t>
              </w:r>
              <w:r w:rsidRPr="000511B7">
                <w:rPr>
                  <w:rFonts w:hint="eastAsia"/>
                  <w:rPrChange w:id="260" w:author="邵军亚" w:date="2021-05-19T15:54:00Z">
                    <w:rPr>
                      <w:rFonts w:hint="eastAsia"/>
                      <w:highlight w:val="yellow"/>
                    </w:rPr>
                  </w:rPrChange>
                </w:rPr>
                <w:t>或表</w:t>
              </w:r>
              <w:r w:rsidRPr="000511B7">
                <w:rPr>
                  <w:rPrChange w:id="261" w:author="邵军亚" w:date="2021-05-19T15:54:00Z">
                    <w:rPr>
                      <w:highlight w:val="yellow"/>
                    </w:rPr>
                  </w:rPrChange>
                </w:rPr>
                <w:t>7.3</w:t>
              </w:r>
              <w:r w:rsidRPr="000511B7">
                <w:rPr>
                  <w:rFonts w:hint="eastAsia"/>
                  <w:rPrChange w:id="262" w:author="邵军亚" w:date="2021-05-19T15:54:00Z">
                    <w:rPr>
                      <w:rFonts w:hint="eastAsia"/>
                      <w:highlight w:val="yellow"/>
                    </w:rPr>
                  </w:rPrChange>
                </w:rPr>
                <w:t>未列</w:t>
              </w:r>
              <w:del w:id="263" w:author="Windows 用户" w:date="2021-05-18T16:21:00Z">
                <w:r w:rsidRPr="000511B7">
                  <w:rPr>
                    <w:rFonts w:hint="eastAsia"/>
                    <w:rPrChange w:id="264" w:author="邵军亚" w:date="2021-05-19T15:54:00Z">
                      <w:rPr>
                        <w:rFonts w:hint="eastAsia"/>
                        <w:highlight w:val="yellow"/>
                      </w:rPr>
                    </w:rPrChange>
                  </w:rPr>
                  <w:delText>明</w:delText>
                </w:r>
              </w:del>
            </w:ins>
            <w:ins w:id="265" w:author="Windows 用户" w:date="2021-05-18T16:21:00Z">
              <w:r w:rsidRPr="000511B7">
                <w:rPr>
                  <w:rFonts w:hint="eastAsia"/>
                  <w:rPrChange w:id="266" w:author="邵军亚" w:date="2021-05-19T15:54:00Z">
                    <w:rPr>
                      <w:rFonts w:hint="eastAsia"/>
                      <w:highlight w:val="yellow"/>
                    </w:rPr>
                  </w:rPrChange>
                </w:rPr>
                <w:t>入</w:t>
              </w:r>
            </w:ins>
            <w:ins w:id="267" w:author="邵军亚" w:date="2021-05-17T10:17:00Z">
              <w:r w:rsidRPr="000511B7">
                <w:rPr>
                  <w:rFonts w:hint="eastAsia"/>
                  <w:rPrChange w:id="268" w:author="邵军亚" w:date="2021-05-19T15:54:00Z">
                    <w:rPr>
                      <w:rFonts w:hint="eastAsia"/>
                      <w:highlight w:val="yellow"/>
                    </w:rPr>
                  </w:rPrChange>
                </w:rPr>
                <w:t>的农药</w:t>
              </w:r>
            </w:ins>
            <w:ins w:id="269" w:author="邵军亚" w:date="2021-05-17T11:20:00Z">
              <w:r w:rsidRPr="000511B7">
                <w:rPr>
                  <w:rFonts w:hint="eastAsia"/>
                  <w:rPrChange w:id="270" w:author="邵军亚" w:date="2021-05-19T15:54:00Z">
                    <w:rPr>
                      <w:rFonts w:hint="eastAsia"/>
                      <w:highlight w:val="yellow"/>
                    </w:rPr>
                  </w:rPrChange>
                </w:rPr>
                <w:t>？</w:t>
              </w:r>
              <w:r w:rsidRPr="00E26596">
                <w:rPr>
                  <w:szCs w:val="21"/>
                </w:rPr>
                <w:fldChar w:fldCharType="begin">
                  <w:ffData>
                    <w:name w:val="Check8"/>
                    <w:enabled/>
                    <w:calcOnExit w:val="0"/>
                    <w:checkBox>
                      <w:sizeAuto/>
                      <w:default w:val="0"/>
                    </w:checkBox>
                  </w:ffData>
                </w:fldChar>
              </w:r>
              <w:r w:rsidR="00C30FA2">
                <w:rPr>
                  <w:szCs w:val="21"/>
                </w:rPr>
                <w:instrText xml:space="preserve"> FORMCHECKBOX </w:instrText>
              </w:r>
              <w:r w:rsidRPr="00E26596">
                <w:rPr>
                  <w:szCs w:val="21"/>
                  <w:rPrChange w:id="271" w:author="邵军亚" w:date="2021-05-19T15:54:00Z">
                    <w:rPr>
                      <w:szCs w:val="21"/>
                    </w:rPr>
                  </w:rPrChange>
                </w:rPr>
              </w:r>
              <w:r w:rsidRPr="00E26596">
                <w:rPr>
                  <w:szCs w:val="21"/>
                  <w:rPrChange w:id="272" w:author="邵军亚" w:date="2021-05-19T15:54:00Z">
                    <w:rPr>
                      <w:szCs w:val="21"/>
                    </w:rPr>
                  </w:rPrChange>
                </w:rPr>
                <w:fldChar w:fldCharType="end"/>
              </w:r>
              <w:r w:rsidR="000035E8" w:rsidRPr="00E26596">
                <w:rPr>
                  <w:rFonts w:hint="eastAsia"/>
                  <w:szCs w:val="21"/>
                </w:rPr>
                <w:t>否</w:t>
              </w:r>
              <w:r w:rsidR="000035E8" w:rsidRPr="00E26596">
                <w:rPr>
                  <w:rFonts w:hint="eastAsia"/>
                  <w:szCs w:val="21"/>
                </w:rPr>
                <w:t xml:space="preserve"> </w:t>
              </w:r>
              <w:r w:rsidRPr="00E26596">
                <w:rPr>
                  <w:szCs w:val="21"/>
                </w:rPr>
                <w:fldChar w:fldCharType="begin">
                  <w:ffData>
                    <w:name w:val="Check8"/>
                    <w:enabled/>
                    <w:calcOnExit w:val="0"/>
                    <w:checkBox>
                      <w:sizeAuto/>
                      <w:default w:val="0"/>
                    </w:checkBox>
                  </w:ffData>
                </w:fldChar>
              </w:r>
              <w:r w:rsidR="00C30FA2">
                <w:rPr>
                  <w:szCs w:val="21"/>
                </w:rPr>
                <w:instrText xml:space="preserve"> FORMCHECKBOX </w:instrText>
              </w:r>
              <w:r w:rsidRPr="00E26596">
                <w:rPr>
                  <w:szCs w:val="21"/>
                  <w:rPrChange w:id="273" w:author="邵军亚" w:date="2021-05-19T15:54:00Z">
                    <w:rPr>
                      <w:szCs w:val="21"/>
                    </w:rPr>
                  </w:rPrChange>
                </w:rPr>
              </w:r>
              <w:r w:rsidRPr="00E26596">
                <w:rPr>
                  <w:szCs w:val="21"/>
                  <w:rPrChange w:id="274" w:author="邵军亚" w:date="2021-05-19T15:54:00Z">
                    <w:rPr>
                      <w:szCs w:val="21"/>
                    </w:rPr>
                  </w:rPrChange>
                </w:rPr>
                <w:fldChar w:fldCharType="end"/>
              </w:r>
              <w:r w:rsidR="000035E8" w:rsidRPr="00E26596">
                <w:rPr>
                  <w:rFonts w:hint="eastAsia"/>
                  <w:szCs w:val="21"/>
                </w:rPr>
                <w:t>是。</w:t>
              </w:r>
              <w:r w:rsidR="000035E8" w:rsidRPr="00E26596">
                <w:rPr>
                  <w:rFonts w:ascii="黑体" w:hint="eastAsia"/>
                  <w:b/>
                  <w:bCs/>
                  <w:lang w:val="fr-FR"/>
                </w:rPr>
                <w:t>（</w:t>
              </w:r>
              <w:r w:rsidR="000035E8" w:rsidRPr="00E26596">
                <w:rPr>
                  <w:rFonts w:ascii="黑体" w:hint="eastAsia"/>
                  <w:b/>
                  <w:bCs/>
                  <w:lang w:val="fr-FR"/>
                </w:rPr>
                <w:t>COR-5.3.2</w:t>
              </w:r>
              <w:r w:rsidR="000035E8" w:rsidRPr="00E26596">
                <w:rPr>
                  <w:rFonts w:ascii="黑体" w:hint="eastAsia"/>
                  <w:b/>
                  <w:bCs/>
                  <w:lang w:val="fr-FR"/>
                </w:rPr>
                <w:t>，</w:t>
              </w:r>
              <w:r w:rsidR="000035E8" w:rsidRPr="00E26596">
                <w:rPr>
                  <w:rFonts w:ascii="黑体" w:hint="eastAsia"/>
                  <w:b/>
                  <w:bCs/>
                  <w:lang w:val="fr-FR"/>
                </w:rPr>
                <w:t>c</w:t>
              </w:r>
              <w:r w:rsidR="000035E8" w:rsidRPr="00E26596">
                <w:rPr>
                  <w:rFonts w:ascii="黑体" w:hint="eastAsia"/>
                  <w:b/>
                  <w:bCs/>
                  <w:lang w:val="fr-FR"/>
                </w:rPr>
                <w:t>）</w:t>
              </w:r>
            </w:ins>
          </w:p>
          <w:p w:rsidR="00000000" w:rsidRDefault="000511B7">
            <w:pPr>
              <w:spacing w:line="400" w:lineRule="exact"/>
              <w:ind w:left="360"/>
              <w:rPr>
                <w:ins w:id="275" w:author="邵军亚" w:date="2021-05-17T10:17:00Z"/>
                <w:highlight w:val="yellow"/>
              </w:rPr>
              <w:pPrChange w:id="276" w:author="Windows 用户" w:date="2021-05-18T16:19:00Z">
                <w:pPr>
                  <w:ind w:leftChars="200" w:left="420"/>
                </w:pPr>
              </w:pPrChange>
            </w:pPr>
            <w:ins w:id="277" w:author="Windows 用户" w:date="2021-05-18T16:20:00Z">
              <w:r w:rsidRPr="000511B7">
                <w:rPr>
                  <w:rFonts w:hint="eastAsia"/>
                  <w:rPrChange w:id="278" w:author="邵军亚" w:date="2021-05-19T15:54:00Z">
                    <w:rPr>
                      <w:rFonts w:hint="eastAsia"/>
                      <w:highlight w:val="yellow"/>
                    </w:rPr>
                  </w:rPrChange>
                </w:rPr>
                <w:t>注：</w:t>
              </w:r>
              <w:r w:rsidR="00C87062" w:rsidRPr="00E26596">
                <w:rPr>
                  <w:rFonts w:hint="eastAsia"/>
                </w:rPr>
                <w:t>种</w:t>
              </w:r>
              <w:r w:rsidR="00C87062" w:rsidRPr="00C87062">
                <w:rPr>
                  <w:rFonts w:hint="eastAsia"/>
                </w:rPr>
                <w:t>子引发：在播种前在种子中加入水基溶液，以提高发芽的均匀性和速度。湿处理后的种子进行干燥，以便运输或短期贮藏。</w:t>
              </w:r>
            </w:ins>
          </w:p>
          <w:p w:rsidR="00000000" w:rsidRDefault="000511B7">
            <w:pPr>
              <w:numPr>
                <w:ilvl w:val="0"/>
                <w:numId w:val="12"/>
              </w:numPr>
              <w:spacing w:line="400" w:lineRule="exact"/>
              <w:rPr>
                <w:ins w:id="279" w:author="邵军亚" w:date="2021-05-17T10:17:00Z"/>
                <w:highlight w:val="yellow"/>
              </w:rPr>
              <w:pPrChange w:id="280" w:author="邵军亚" w:date="2021-05-17T11:21:00Z">
                <w:pPr/>
              </w:pPrChange>
            </w:pPr>
            <w:ins w:id="281" w:author="邵军亚" w:date="2021-05-17T10:17:00Z">
              <w:r w:rsidRPr="000511B7">
                <w:rPr>
                  <w:rPrChange w:id="282" w:author="邵军亚" w:date="2021-05-19T15:54:00Z">
                    <w:rPr>
                      <w:highlight w:val="yellow"/>
                    </w:rPr>
                  </w:rPrChange>
                </w:rPr>
                <w:tab/>
              </w:r>
            </w:ins>
            <w:ins w:id="283" w:author="邵军亚" w:date="2021-05-17T11:22:00Z">
              <w:r w:rsidRPr="000511B7">
                <w:rPr>
                  <w:rFonts w:hint="eastAsia"/>
                  <w:rPrChange w:id="284" w:author="邵军亚" w:date="2021-05-19T15:54:00Z">
                    <w:rPr>
                      <w:rFonts w:hint="eastAsia"/>
                      <w:highlight w:val="yellow"/>
                    </w:rPr>
                  </w:rPrChange>
                </w:rPr>
                <w:t>当处理</w:t>
              </w:r>
            </w:ins>
            <w:ins w:id="285" w:author="邵军亚" w:date="2021-05-20T15:54:00Z">
              <w:r w:rsidR="00621C3E">
                <w:rPr>
                  <w:rFonts w:hint="eastAsia"/>
                </w:rPr>
                <w:t>非有机</w:t>
              </w:r>
            </w:ins>
            <w:ins w:id="286" w:author="邵军亚" w:date="2021-05-17T11:22:00Z">
              <w:r w:rsidRPr="000511B7">
                <w:rPr>
                  <w:rFonts w:hint="eastAsia"/>
                  <w:rPrChange w:id="287" w:author="邵军亚" w:date="2021-05-19T15:54:00Z">
                    <w:rPr>
                      <w:rFonts w:hint="eastAsia"/>
                      <w:highlight w:val="yellow"/>
                    </w:rPr>
                  </w:rPrChange>
                </w:rPr>
                <w:t>种子和繁殖材料时，</w:t>
              </w:r>
            </w:ins>
            <w:ins w:id="288" w:author="邵军亚" w:date="2021-05-17T11:25:00Z">
              <w:r w:rsidRPr="000511B7">
                <w:rPr>
                  <w:rFonts w:hint="eastAsia"/>
                  <w:rPrChange w:id="289" w:author="邵军亚" w:date="2021-05-19T15:54:00Z">
                    <w:rPr>
                      <w:rFonts w:hint="eastAsia"/>
                      <w:highlight w:val="yellow"/>
                    </w:rPr>
                  </w:rPrChange>
                </w:rPr>
                <w:t>如</w:t>
              </w:r>
            </w:ins>
            <w:ins w:id="290" w:author="邵军亚" w:date="2021-05-17T11:22:00Z">
              <w:r w:rsidRPr="000511B7">
                <w:rPr>
                  <w:rFonts w:hint="eastAsia"/>
                  <w:rPrChange w:id="291" w:author="邵军亚" w:date="2021-05-19T15:54:00Z">
                    <w:rPr>
                      <w:rFonts w:hint="eastAsia"/>
                      <w:highlight w:val="yellow"/>
                    </w:rPr>
                  </w:rPrChange>
                </w:rPr>
                <w:t>使用了</w:t>
              </w:r>
              <w:r w:rsidRPr="000511B7">
                <w:rPr>
                  <w:rPrChange w:id="292" w:author="邵军亚" w:date="2021-05-19T15:54:00Z">
                    <w:rPr>
                      <w:highlight w:val="yellow"/>
                    </w:rPr>
                  </w:rPrChange>
                </w:rPr>
                <w:t>CAN/CGSB-32.311</w:t>
              </w:r>
              <w:r w:rsidRPr="000511B7">
                <w:rPr>
                  <w:rFonts w:hint="eastAsia"/>
                  <w:rPrChange w:id="293" w:author="邵军亚" w:date="2021-05-19T15:54:00Z">
                    <w:rPr>
                      <w:rFonts w:hint="eastAsia"/>
                      <w:highlight w:val="yellow"/>
                    </w:rPr>
                  </w:rPrChange>
                </w:rPr>
                <w:t>表</w:t>
              </w:r>
              <w:r w:rsidRPr="000511B7">
                <w:rPr>
                  <w:rPrChange w:id="294" w:author="邵军亚" w:date="2021-05-19T15:54:00Z">
                    <w:rPr>
                      <w:highlight w:val="yellow"/>
                    </w:rPr>
                  </w:rPrChange>
                </w:rPr>
                <w:t>4.2(</w:t>
              </w:r>
              <w:r w:rsidRPr="000511B7">
                <w:rPr>
                  <w:rFonts w:hint="eastAsia"/>
                  <w:rPrChange w:id="295" w:author="邵军亚" w:date="2021-05-19T15:54:00Z">
                    <w:rPr>
                      <w:rFonts w:hint="eastAsia"/>
                      <w:highlight w:val="yellow"/>
                    </w:rPr>
                  </w:rPrChange>
                </w:rPr>
                <w:t>第</w:t>
              </w:r>
              <w:r w:rsidRPr="000511B7">
                <w:rPr>
                  <w:rPrChange w:id="296" w:author="邵军亚" w:date="2021-05-19T15:54:00Z">
                    <w:rPr>
                      <w:highlight w:val="yellow"/>
                    </w:rPr>
                  </w:rPrChange>
                </w:rPr>
                <w:t>1</w:t>
              </w:r>
              <w:r w:rsidRPr="000511B7">
                <w:rPr>
                  <w:rFonts w:hint="eastAsia"/>
                  <w:rPrChange w:id="297" w:author="邵军亚" w:date="2021-05-19T15:54:00Z">
                    <w:rPr>
                      <w:rFonts w:hint="eastAsia"/>
                      <w:highlight w:val="yellow"/>
                    </w:rPr>
                  </w:rPrChange>
                </w:rPr>
                <w:t>栏或第</w:t>
              </w:r>
              <w:r w:rsidRPr="000511B7">
                <w:rPr>
                  <w:rPrChange w:id="298" w:author="邵军亚" w:date="2021-05-19T15:54:00Z">
                    <w:rPr>
                      <w:highlight w:val="yellow"/>
                    </w:rPr>
                  </w:rPrChange>
                </w:rPr>
                <w:t>2</w:t>
              </w:r>
              <w:r w:rsidRPr="000511B7">
                <w:rPr>
                  <w:rFonts w:hint="eastAsia"/>
                  <w:rPrChange w:id="299" w:author="邵军亚" w:date="2021-05-19T15:54:00Z">
                    <w:rPr>
                      <w:rFonts w:hint="eastAsia"/>
                      <w:highlight w:val="yellow"/>
                    </w:rPr>
                  </w:rPrChange>
                </w:rPr>
                <w:t>栏</w:t>
              </w:r>
              <w:r w:rsidRPr="000511B7">
                <w:rPr>
                  <w:rPrChange w:id="300" w:author="邵军亚" w:date="2021-05-19T15:54:00Z">
                    <w:rPr>
                      <w:highlight w:val="yellow"/>
                    </w:rPr>
                  </w:rPrChange>
                </w:rPr>
                <w:t>)</w:t>
              </w:r>
              <w:r w:rsidRPr="000511B7">
                <w:rPr>
                  <w:rFonts w:hint="eastAsia"/>
                  <w:rPrChange w:id="301" w:author="邵军亚" w:date="2021-05-19T15:54:00Z">
                    <w:rPr>
                      <w:rFonts w:hint="eastAsia"/>
                      <w:highlight w:val="yellow"/>
                    </w:rPr>
                  </w:rPrChange>
                </w:rPr>
                <w:t>或表</w:t>
              </w:r>
              <w:r w:rsidRPr="000511B7">
                <w:rPr>
                  <w:rPrChange w:id="302" w:author="邵军亚" w:date="2021-05-19T15:54:00Z">
                    <w:rPr>
                      <w:highlight w:val="yellow"/>
                    </w:rPr>
                  </w:rPrChange>
                </w:rPr>
                <w:t>7.3</w:t>
              </w:r>
              <w:r w:rsidRPr="000511B7">
                <w:rPr>
                  <w:rFonts w:hint="eastAsia"/>
                  <w:rPrChange w:id="303" w:author="邵军亚" w:date="2021-05-19T15:54:00Z">
                    <w:rPr>
                      <w:rFonts w:hint="eastAsia"/>
                      <w:highlight w:val="yellow"/>
                    </w:rPr>
                  </w:rPrChange>
                </w:rPr>
                <w:t>未列</w:t>
              </w:r>
              <w:del w:id="304" w:author="Windows 用户" w:date="2021-05-18T16:29:00Z">
                <w:r w:rsidRPr="000511B7">
                  <w:rPr>
                    <w:rFonts w:hint="eastAsia"/>
                    <w:rPrChange w:id="305" w:author="邵军亚" w:date="2021-05-19T15:54:00Z">
                      <w:rPr>
                        <w:rFonts w:hint="eastAsia"/>
                        <w:highlight w:val="yellow"/>
                      </w:rPr>
                    </w:rPrChange>
                  </w:rPr>
                  <w:delText>明</w:delText>
                </w:r>
              </w:del>
            </w:ins>
            <w:ins w:id="306" w:author="Windows 用户" w:date="2021-05-18T16:29:00Z">
              <w:r w:rsidRPr="000511B7">
                <w:rPr>
                  <w:rFonts w:hint="eastAsia"/>
                  <w:rPrChange w:id="307" w:author="邵军亚" w:date="2021-05-19T15:54:00Z">
                    <w:rPr>
                      <w:rFonts w:hint="eastAsia"/>
                      <w:highlight w:val="yellow"/>
                    </w:rPr>
                  </w:rPrChange>
                </w:rPr>
                <w:t>入</w:t>
              </w:r>
            </w:ins>
            <w:ins w:id="308" w:author="邵军亚" w:date="2021-05-17T11:22:00Z">
              <w:r w:rsidRPr="000511B7">
                <w:rPr>
                  <w:rFonts w:hint="eastAsia"/>
                  <w:rPrChange w:id="309" w:author="邵军亚" w:date="2021-05-19T15:54:00Z">
                    <w:rPr>
                      <w:rFonts w:hint="eastAsia"/>
                      <w:highlight w:val="yellow"/>
                    </w:rPr>
                  </w:rPrChange>
                </w:rPr>
                <w:t>的物质，是否是</w:t>
              </w:r>
            </w:ins>
            <w:ins w:id="310" w:author="邵军亚" w:date="2021-05-17T10:17:00Z">
              <w:r w:rsidRPr="000511B7">
                <w:rPr>
                  <w:rFonts w:hint="eastAsia"/>
                  <w:rPrChange w:id="311" w:author="邵军亚" w:date="2021-05-19T15:54:00Z">
                    <w:rPr>
                      <w:rFonts w:hint="eastAsia"/>
                      <w:highlight w:val="yellow"/>
                    </w:rPr>
                  </w:rPrChange>
                </w:rPr>
                <w:t>为遵守国际、联邦或省级植物植疫或食品安全法规所需的物质处理并经有害生物控制监管署</w:t>
              </w:r>
              <w:r w:rsidRPr="000511B7">
                <w:rPr>
                  <w:rPrChange w:id="312" w:author="邵军亚" w:date="2021-05-19T15:54:00Z">
                    <w:rPr>
                      <w:highlight w:val="yellow"/>
                    </w:rPr>
                  </w:rPrChange>
                </w:rPr>
                <w:t>(PMRA)</w:t>
              </w:r>
              <w:r w:rsidRPr="000511B7">
                <w:rPr>
                  <w:rFonts w:hint="eastAsia"/>
                  <w:rPrChange w:id="313" w:author="邵军亚" w:date="2021-05-19T15:54:00Z">
                    <w:rPr>
                      <w:rFonts w:hint="eastAsia"/>
                      <w:highlight w:val="yellow"/>
                    </w:rPr>
                  </w:rPrChange>
                </w:rPr>
                <w:t>等监管机构批准</w:t>
              </w:r>
            </w:ins>
            <w:ins w:id="314" w:author="邵军亚" w:date="2021-05-17T11:22:00Z">
              <w:r w:rsidRPr="000511B7">
                <w:rPr>
                  <w:rFonts w:hint="eastAsia"/>
                  <w:rPrChange w:id="315" w:author="邵军亚" w:date="2021-05-19T15:54:00Z">
                    <w:rPr>
                      <w:rFonts w:hint="eastAsia"/>
                      <w:highlight w:val="yellow"/>
                    </w:rPr>
                  </w:rPrChange>
                </w:rPr>
                <w:t>？</w:t>
              </w:r>
              <w:r w:rsidR="000035E8" w:rsidRPr="00421098">
                <w:rPr>
                  <w:szCs w:val="21"/>
                </w:rPr>
                <w:t xml:space="preserve"> </w:t>
              </w:r>
              <w:r w:rsidRPr="00421098">
                <w:rPr>
                  <w:szCs w:val="21"/>
                </w:rPr>
                <w:fldChar w:fldCharType="begin">
                  <w:ffData>
                    <w:name w:val="Check8"/>
                    <w:enabled/>
                    <w:calcOnExit w:val="0"/>
                    <w:checkBox>
                      <w:sizeAuto/>
                      <w:default w:val="0"/>
                    </w:checkBox>
                  </w:ffData>
                </w:fldChar>
              </w:r>
              <w:r w:rsidR="000035E8" w:rsidRPr="00421098">
                <w:rPr>
                  <w:szCs w:val="21"/>
                </w:rPr>
                <w:instrText xml:space="preserve"> FORMCHECKBOX </w:instrText>
              </w:r>
              <w:r w:rsidRPr="00421098">
                <w:rPr>
                  <w:szCs w:val="21"/>
                </w:rPr>
              </w:r>
              <w:r w:rsidRPr="00421098">
                <w:rPr>
                  <w:szCs w:val="21"/>
                </w:rPr>
                <w:fldChar w:fldCharType="end"/>
              </w:r>
              <w:r w:rsidR="000035E8">
                <w:rPr>
                  <w:rFonts w:hint="eastAsia"/>
                  <w:szCs w:val="21"/>
                </w:rPr>
                <w:t>否</w:t>
              </w:r>
              <w:r w:rsidR="000035E8">
                <w:rPr>
                  <w:rFonts w:hint="eastAsia"/>
                  <w:szCs w:val="21"/>
                </w:rPr>
                <w:t xml:space="preserve"> </w:t>
              </w:r>
              <w:r w:rsidRPr="00421098">
                <w:rPr>
                  <w:szCs w:val="21"/>
                </w:rPr>
                <w:fldChar w:fldCharType="begin">
                  <w:ffData>
                    <w:name w:val="Check8"/>
                    <w:enabled/>
                    <w:calcOnExit w:val="0"/>
                    <w:checkBox>
                      <w:sizeAuto/>
                      <w:default w:val="0"/>
                    </w:checkBox>
                  </w:ffData>
                </w:fldChar>
              </w:r>
              <w:r w:rsidR="000035E8" w:rsidRPr="00421098">
                <w:rPr>
                  <w:szCs w:val="21"/>
                </w:rPr>
                <w:instrText xml:space="preserve"> FORMCHECKBOX </w:instrText>
              </w:r>
              <w:r w:rsidRPr="00421098">
                <w:rPr>
                  <w:szCs w:val="21"/>
                </w:rPr>
              </w:r>
              <w:r w:rsidRPr="00421098">
                <w:rPr>
                  <w:szCs w:val="21"/>
                </w:rPr>
                <w:fldChar w:fldCharType="end"/>
              </w:r>
              <w:r w:rsidR="000035E8">
                <w:rPr>
                  <w:rFonts w:hint="eastAsia"/>
                  <w:szCs w:val="21"/>
                </w:rPr>
                <w:t>是。如是，请</w:t>
              </w:r>
            </w:ins>
            <w:ins w:id="316" w:author="邵军亚" w:date="2021-05-17T11:26:00Z">
              <w:r w:rsidR="000035E8">
                <w:rPr>
                  <w:rFonts w:hint="eastAsia"/>
                  <w:szCs w:val="21"/>
                </w:rPr>
                <w:t>列出使用的物质，</w:t>
              </w:r>
            </w:ins>
            <w:ins w:id="317" w:author="邵军亚" w:date="2021-05-17T11:22:00Z">
              <w:r w:rsidR="000035E8">
                <w:rPr>
                  <w:rFonts w:hint="eastAsia"/>
                  <w:szCs w:val="21"/>
                </w:rPr>
                <w:t>附上相关法规条款或批准</w:t>
              </w:r>
            </w:ins>
            <w:ins w:id="318" w:author="邵军亚" w:date="2021-05-17T11:23:00Z">
              <w:r w:rsidR="000035E8">
                <w:rPr>
                  <w:rFonts w:hint="eastAsia"/>
                  <w:szCs w:val="21"/>
                </w:rPr>
                <w:t>文件</w:t>
              </w:r>
            </w:ins>
            <w:ins w:id="319" w:author="邵军亚" w:date="2021-05-17T11:26:00Z">
              <w:r w:rsidR="000035E8">
                <w:rPr>
                  <w:rFonts w:hint="eastAsia"/>
                  <w:szCs w:val="21"/>
                </w:rPr>
                <w:t>：</w:t>
              </w:r>
              <w:r w:rsidR="000035E8">
                <w:rPr>
                  <w:rFonts w:hint="eastAsia"/>
                  <w:szCs w:val="21"/>
                </w:rPr>
                <w:t>_____________________________</w:t>
              </w:r>
            </w:ins>
          </w:p>
          <w:p w:rsidR="005B0403" w:rsidDel="000035E8" w:rsidRDefault="005B0403" w:rsidP="00C16542">
            <w:pPr>
              <w:spacing w:line="400" w:lineRule="exact"/>
              <w:rPr>
                <w:del w:id="320" w:author="邵军亚" w:date="2021-05-17T11:26:00Z"/>
              </w:rPr>
            </w:pPr>
          </w:p>
          <w:p w:rsidR="005B0403" w:rsidRDefault="005B0403" w:rsidP="00421098">
            <w:pPr>
              <w:numPr>
                <w:ilvl w:val="0"/>
                <w:numId w:val="12"/>
              </w:numPr>
              <w:spacing w:line="400" w:lineRule="exact"/>
            </w:pPr>
            <w:r>
              <w:rPr>
                <w:rFonts w:hint="eastAsia"/>
              </w:rPr>
              <w:t>是否使用非有机的多年生植物繁殖材料，预计收获期是何时？</w:t>
            </w:r>
          </w:p>
          <w:p w:rsidR="00000000" w:rsidRDefault="004F29D7">
            <w:pPr>
              <w:rPr>
                <w:b/>
                <w:bCs/>
                <w:sz w:val="24"/>
              </w:rPr>
              <w:pPrChange w:id="321" w:author="邵军亚" w:date="2021-05-17T11:29:00Z">
                <w:pPr>
                  <w:keepNext/>
                  <w:spacing w:line="400" w:lineRule="exact"/>
                  <w:jc w:val="center"/>
                  <w:outlineLvl w:val="2"/>
                </w:pPr>
              </w:pPrChange>
            </w:pPr>
          </w:p>
        </w:tc>
      </w:tr>
      <w:tr w:rsidR="00B422C8" w:rsidTr="00D700A9">
        <w:trPr>
          <w:ins w:id="322" w:author="邵军亚" w:date="2021-12-14T11:01:00Z"/>
        </w:trPr>
        <w:tc>
          <w:tcPr>
            <w:tcW w:w="9502" w:type="dxa"/>
            <w:shd w:val="pct5" w:color="auto" w:fill="auto"/>
            <w:tcPrChange w:id="323" w:author="邵军亚" w:date="2021-12-14T11:11:00Z">
              <w:tcPr>
                <w:tcW w:w="9502" w:type="dxa"/>
              </w:tcPr>
            </w:tcPrChange>
          </w:tcPr>
          <w:p w:rsidR="00D700A9" w:rsidRDefault="00B422C8" w:rsidP="00B422C8">
            <w:pPr>
              <w:spacing w:line="400" w:lineRule="exact"/>
              <w:rPr>
                <w:ins w:id="324" w:author="邵军亚" w:date="2021-12-14T11:11:00Z"/>
                <w:b/>
                <w:color w:val="2B15F7"/>
              </w:rPr>
            </w:pPr>
            <w:ins w:id="325" w:author="邵军亚" w:date="2021-12-14T11:01:00Z">
              <w:r w:rsidRPr="00141B08">
                <w:rPr>
                  <w:rFonts w:hint="eastAsia"/>
                  <w:b/>
                  <w:color w:val="2B15F7"/>
                </w:rPr>
                <w:lastRenderedPageBreak/>
                <w:t>仅限检查员填写：</w:t>
              </w:r>
            </w:ins>
          </w:p>
          <w:p w:rsidR="00B422C8" w:rsidRPr="00141B08" w:rsidRDefault="00B422C8" w:rsidP="00B422C8">
            <w:pPr>
              <w:spacing w:line="400" w:lineRule="exact"/>
              <w:rPr>
                <w:ins w:id="326" w:author="邵军亚" w:date="2021-12-14T11:01:00Z"/>
                <w:b/>
                <w:color w:val="2B15F7"/>
              </w:rPr>
            </w:pPr>
            <w:ins w:id="327" w:author="邵军亚" w:date="2021-12-14T11:01:00Z">
              <w:r w:rsidRPr="003F1D57">
                <w:rPr>
                  <w:rFonts w:hint="eastAsia"/>
                  <w:szCs w:val="21"/>
                </w:rPr>
                <w:t>现场检查是否与</w:t>
              </w:r>
              <w:r>
                <w:rPr>
                  <w:rFonts w:hint="eastAsia"/>
                  <w:szCs w:val="21"/>
                </w:rPr>
                <w:t>以上</w:t>
              </w:r>
              <w:r w:rsidRPr="003F1D57">
                <w:rPr>
                  <w:rFonts w:hint="eastAsia"/>
                  <w:szCs w:val="21"/>
                </w:rPr>
                <w:t>描述的情况一致？</w:t>
              </w:r>
              <w:r w:rsidR="000511B7" w:rsidRPr="003F1D57">
                <w:rPr>
                  <w:b/>
                  <w:bCs/>
                  <w:szCs w:val="21"/>
                </w:rPr>
                <w:fldChar w:fldCharType="begin">
                  <w:ffData>
                    <w:name w:val="复选框型6"/>
                    <w:enabled/>
                    <w:calcOnExit w:val="0"/>
                    <w:checkBox>
                      <w:sizeAuto/>
                      <w:default w:val="0"/>
                    </w:checkBox>
                  </w:ffData>
                </w:fldChar>
              </w:r>
              <w:r w:rsidRPr="003F1D57">
                <w:rPr>
                  <w:b/>
                  <w:bCs/>
                  <w:szCs w:val="21"/>
                </w:rPr>
                <w:instrText xml:space="preserve"> FORMCHECKBOX </w:instrText>
              </w:r>
              <w:r w:rsidR="000511B7" w:rsidRPr="003F1D57">
                <w:rPr>
                  <w:b/>
                  <w:bCs/>
                  <w:szCs w:val="21"/>
                </w:rPr>
              </w:r>
              <w:r w:rsidR="000511B7" w:rsidRPr="003F1D57">
                <w:rPr>
                  <w:b/>
                  <w:bCs/>
                  <w:szCs w:val="21"/>
                </w:rPr>
                <w:fldChar w:fldCharType="end"/>
              </w:r>
              <w:r>
                <w:rPr>
                  <w:rFonts w:hint="eastAsia"/>
                  <w:szCs w:val="21"/>
                </w:rPr>
                <w:t>是</w:t>
              </w:r>
              <w:r>
                <w:rPr>
                  <w:rFonts w:hint="eastAsia"/>
                  <w:szCs w:val="21"/>
                </w:rPr>
                <w:t xml:space="preserve">  </w:t>
              </w:r>
              <w:r w:rsidR="000511B7" w:rsidRPr="003F1D57">
                <w:rPr>
                  <w:b/>
                  <w:bCs/>
                  <w:szCs w:val="21"/>
                </w:rPr>
                <w:fldChar w:fldCharType="begin">
                  <w:ffData>
                    <w:name w:val="复选框型6"/>
                    <w:enabled/>
                    <w:calcOnExit w:val="0"/>
                    <w:checkBox>
                      <w:sizeAuto/>
                      <w:default w:val="0"/>
                    </w:checkBox>
                  </w:ffData>
                </w:fldChar>
              </w:r>
              <w:r w:rsidRPr="003F1D57">
                <w:rPr>
                  <w:b/>
                  <w:bCs/>
                  <w:szCs w:val="21"/>
                </w:rPr>
                <w:instrText xml:space="preserve"> FORMCHECKBOX </w:instrText>
              </w:r>
              <w:r w:rsidR="000511B7" w:rsidRPr="003F1D57">
                <w:rPr>
                  <w:b/>
                  <w:bCs/>
                  <w:szCs w:val="21"/>
                </w:rPr>
              </w:r>
              <w:r w:rsidR="000511B7" w:rsidRPr="003F1D57">
                <w:rPr>
                  <w:b/>
                  <w:bCs/>
                  <w:szCs w:val="21"/>
                </w:rPr>
                <w:fldChar w:fldCharType="end"/>
              </w:r>
              <w:r>
                <w:rPr>
                  <w:rFonts w:hint="eastAsia"/>
                  <w:szCs w:val="21"/>
                </w:rPr>
                <w:t>否</w:t>
              </w:r>
              <w:r>
                <w:rPr>
                  <w:rFonts w:hint="eastAsia"/>
                  <w:szCs w:val="21"/>
                </w:rPr>
                <w:t xml:space="preserve">  </w:t>
              </w:r>
              <w:r w:rsidR="000511B7" w:rsidRPr="00B422C8">
                <w:rPr>
                  <w:bCs/>
                  <w:szCs w:val="21"/>
                </w:rPr>
                <w:fldChar w:fldCharType="begin">
                  <w:ffData>
                    <w:name w:val="复选框型6"/>
                    <w:enabled/>
                    <w:calcOnExit w:val="0"/>
                    <w:checkBox>
                      <w:sizeAuto/>
                      <w:default w:val="0"/>
                    </w:checkBox>
                  </w:ffData>
                </w:fldChar>
              </w:r>
              <w:r w:rsidRPr="00B422C8">
                <w:rPr>
                  <w:bCs/>
                  <w:szCs w:val="21"/>
                </w:rPr>
                <w:instrText xml:space="preserve"> FORMCHECKBOX </w:instrText>
              </w:r>
              <w:r w:rsidR="000511B7" w:rsidRPr="00B422C8">
                <w:rPr>
                  <w:bCs/>
                  <w:szCs w:val="21"/>
                </w:rPr>
              </w:r>
              <w:r w:rsidR="000511B7" w:rsidRPr="00B422C8">
                <w:rPr>
                  <w:bCs/>
                  <w:szCs w:val="21"/>
                </w:rPr>
                <w:fldChar w:fldCharType="end"/>
              </w:r>
              <w:r w:rsidRPr="00B422C8">
                <w:rPr>
                  <w:szCs w:val="21"/>
                </w:rPr>
                <w:t>无关</w:t>
              </w:r>
              <w:r>
                <w:rPr>
                  <w:rFonts w:hint="eastAsia"/>
                  <w:b/>
                  <w:szCs w:val="21"/>
                </w:rPr>
                <w:t>。</w:t>
              </w:r>
            </w:ins>
          </w:p>
          <w:p w:rsidR="00B422C8" w:rsidRDefault="00B422C8" w:rsidP="00B422C8">
            <w:pPr>
              <w:spacing w:line="400" w:lineRule="exact"/>
              <w:rPr>
                <w:ins w:id="328" w:author="邵军亚" w:date="2021-12-14T11:01:00Z"/>
                <w:b/>
              </w:rPr>
            </w:pPr>
            <w:ins w:id="329" w:author="邵军亚" w:date="2021-12-14T11:01:00Z">
              <w:r>
                <w:rPr>
                  <w:rFonts w:hint="eastAsia"/>
                  <w:b/>
                </w:rPr>
                <w:t>检查记录：</w:t>
              </w:r>
            </w:ins>
          </w:p>
          <w:p w:rsidR="00B422C8" w:rsidRDefault="00B422C8" w:rsidP="00421098">
            <w:pPr>
              <w:spacing w:line="400" w:lineRule="exact"/>
              <w:rPr>
                <w:ins w:id="330" w:author="邵军亚" w:date="2021-12-14T11:01:00Z"/>
                <w:b/>
                <w:szCs w:val="21"/>
              </w:rPr>
            </w:pPr>
          </w:p>
        </w:tc>
      </w:tr>
      <w:tr w:rsidR="005B0403" w:rsidTr="00357432">
        <w:tc>
          <w:tcPr>
            <w:tcW w:w="9502" w:type="dxa"/>
            <w:tcBorders>
              <w:bottom w:val="single" w:sz="4" w:space="0" w:color="auto"/>
            </w:tcBorders>
            <w:tcPrChange w:id="331" w:author="邵军亚" w:date="2021-12-14T11:11:00Z">
              <w:tcPr>
                <w:tcW w:w="9502" w:type="dxa"/>
              </w:tcPr>
            </w:tcPrChange>
          </w:tcPr>
          <w:p w:rsidR="005B0403" w:rsidRPr="005B0403" w:rsidRDefault="005B0403" w:rsidP="00421098">
            <w:pPr>
              <w:spacing w:line="400" w:lineRule="exact"/>
              <w:jc w:val="left"/>
              <w:rPr>
                <w:b/>
                <w:szCs w:val="21"/>
              </w:rPr>
            </w:pPr>
            <w:del w:id="332" w:author="邵军亚" w:date="2021-05-18T09:37:00Z">
              <w:r w:rsidRPr="005B0403" w:rsidDel="009E4413">
                <w:rPr>
                  <w:rFonts w:hint="eastAsia"/>
                  <w:b/>
                  <w:szCs w:val="21"/>
                </w:rPr>
                <w:delText>6</w:delText>
              </w:r>
            </w:del>
            <w:ins w:id="333" w:author="邵军亚" w:date="2021-05-18T09:37:00Z">
              <w:r w:rsidR="009E4413">
                <w:rPr>
                  <w:rFonts w:hint="eastAsia"/>
                  <w:b/>
                  <w:szCs w:val="21"/>
                </w:rPr>
                <w:t>7</w:t>
              </w:r>
            </w:ins>
            <w:r w:rsidRPr="005B0403">
              <w:rPr>
                <w:rFonts w:hint="eastAsia"/>
                <w:b/>
                <w:szCs w:val="21"/>
              </w:rPr>
              <w:t>、土壤培肥和作物养分管理</w:t>
            </w:r>
            <w:r w:rsidRPr="005B0403">
              <w:rPr>
                <w:rFonts w:ascii="黑体" w:hint="eastAsia"/>
                <w:b/>
                <w:bCs/>
                <w:lang w:val="fr-FR"/>
              </w:rPr>
              <w:t>（</w:t>
            </w:r>
            <w:r w:rsidRPr="005B0403">
              <w:rPr>
                <w:rFonts w:ascii="黑体" w:hint="eastAsia"/>
                <w:b/>
                <w:bCs/>
                <w:lang w:val="fr-FR"/>
              </w:rPr>
              <w:t>COR-5.4</w:t>
            </w:r>
            <w:r w:rsidRPr="005B0403">
              <w:rPr>
                <w:rFonts w:ascii="黑体" w:hint="eastAsia"/>
                <w:b/>
                <w:bCs/>
                <w:lang w:val="fr-FR"/>
              </w:rPr>
              <w:t>）</w:t>
            </w:r>
          </w:p>
          <w:p w:rsidR="005B0403" w:rsidRPr="00421098" w:rsidRDefault="005B0403" w:rsidP="00421098">
            <w:pPr>
              <w:numPr>
                <w:ilvl w:val="0"/>
                <w:numId w:val="13"/>
              </w:numPr>
              <w:spacing w:line="400" w:lineRule="exact"/>
              <w:jc w:val="left"/>
              <w:rPr>
                <w:szCs w:val="21"/>
              </w:rPr>
            </w:pPr>
            <w:r w:rsidRPr="00421098">
              <w:rPr>
                <w:rFonts w:hint="eastAsia"/>
                <w:szCs w:val="21"/>
              </w:rPr>
              <w:t>通过哪些措施保持和改进土壤肥料和生物活性？请说明</w:t>
            </w:r>
            <w:r>
              <w:rPr>
                <w:rFonts w:hint="eastAsia"/>
                <w:szCs w:val="21"/>
              </w:rPr>
              <w:t>：</w:t>
            </w:r>
          </w:p>
          <w:p w:rsidR="005B0403" w:rsidRPr="00421098" w:rsidRDefault="005B0403" w:rsidP="00421098">
            <w:pPr>
              <w:spacing w:line="400" w:lineRule="exact"/>
              <w:jc w:val="left"/>
              <w:rPr>
                <w:szCs w:val="21"/>
              </w:rPr>
            </w:pPr>
          </w:p>
          <w:p w:rsidR="005B0403" w:rsidRPr="00421098" w:rsidRDefault="005B0403" w:rsidP="00421098">
            <w:pPr>
              <w:numPr>
                <w:ilvl w:val="0"/>
                <w:numId w:val="13"/>
              </w:numPr>
              <w:spacing w:line="400" w:lineRule="exact"/>
              <w:jc w:val="left"/>
              <w:rPr>
                <w:szCs w:val="21"/>
              </w:rPr>
            </w:pPr>
            <w:r w:rsidRPr="00421098">
              <w:rPr>
                <w:rFonts w:hint="eastAsia"/>
                <w:szCs w:val="21"/>
              </w:rPr>
              <w:t>采取哪些耕作和栽培方法减少对土壤的损害和土壤侵蚀？</w:t>
            </w:r>
          </w:p>
          <w:p w:rsidR="005B0403" w:rsidRPr="00421098" w:rsidRDefault="005B0403" w:rsidP="00421098">
            <w:pPr>
              <w:spacing w:line="400" w:lineRule="exact"/>
              <w:jc w:val="left"/>
              <w:rPr>
                <w:szCs w:val="21"/>
              </w:rPr>
            </w:pPr>
          </w:p>
          <w:p w:rsidR="005B0403" w:rsidRPr="00421098" w:rsidRDefault="005B0403" w:rsidP="00421098">
            <w:pPr>
              <w:numPr>
                <w:ilvl w:val="0"/>
                <w:numId w:val="13"/>
              </w:numPr>
              <w:spacing w:line="400" w:lineRule="exact"/>
              <w:jc w:val="left"/>
              <w:rPr>
                <w:rFonts w:cs="Times"/>
                <w:kern w:val="0"/>
                <w:szCs w:val="21"/>
              </w:rPr>
            </w:pPr>
            <w:r w:rsidRPr="00421098">
              <w:rPr>
                <w:rFonts w:hint="eastAsia"/>
                <w:szCs w:val="21"/>
              </w:rPr>
              <w:t>采取哪些措施保持和提高土壤有机质含量、作物营养和土壤肥力？</w:t>
            </w:r>
            <w:r w:rsidRPr="00421098">
              <w:rPr>
                <w:rFonts w:cs="Times" w:hint="eastAsia"/>
                <w:kern w:val="0"/>
                <w:szCs w:val="21"/>
              </w:rPr>
              <w:t>怎样防止植物营养物质、病原微生物、重金属或禁用物质残留污染作物、土壤和水？请说明。</w:t>
            </w:r>
          </w:p>
          <w:p w:rsidR="005B0403" w:rsidRPr="00421098" w:rsidRDefault="005B0403" w:rsidP="00421098">
            <w:pPr>
              <w:spacing w:line="400" w:lineRule="exact"/>
              <w:jc w:val="left"/>
              <w:rPr>
                <w:rFonts w:cs="Times"/>
                <w:kern w:val="0"/>
                <w:szCs w:val="21"/>
              </w:rPr>
            </w:pPr>
          </w:p>
          <w:p w:rsidR="005B0403" w:rsidRPr="00421098" w:rsidRDefault="005B0403" w:rsidP="00421098">
            <w:pPr>
              <w:numPr>
                <w:ilvl w:val="0"/>
                <w:numId w:val="13"/>
              </w:numPr>
              <w:spacing w:line="400" w:lineRule="exact"/>
              <w:jc w:val="left"/>
              <w:rPr>
                <w:rFonts w:cs="Times"/>
                <w:kern w:val="0"/>
                <w:szCs w:val="21"/>
              </w:rPr>
            </w:pPr>
            <w:r w:rsidRPr="00421098">
              <w:rPr>
                <w:rFonts w:cs="Times" w:hint="eastAsia"/>
                <w:kern w:val="0"/>
                <w:szCs w:val="21"/>
              </w:rPr>
              <w:t>是否以农场生产的有机物质作为营养循环的主要来源？</w:t>
            </w:r>
          </w:p>
          <w:p w:rsidR="005B0403" w:rsidRPr="00421098" w:rsidRDefault="005B0403" w:rsidP="00421098">
            <w:pPr>
              <w:spacing w:line="400" w:lineRule="exact"/>
              <w:jc w:val="left"/>
              <w:rPr>
                <w:rFonts w:cs="Times"/>
                <w:kern w:val="0"/>
                <w:szCs w:val="21"/>
              </w:rPr>
            </w:pPr>
          </w:p>
          <w:p w:rsidR="005B0403" w:rsidRPr="00421098" w:rsidRDefault="005B0403" w:rsidP="00421098">
            <w:pPr>
              <w:numPr>
                <w:ilvl w:val="0"/>
                <w:numId w:val="13"/>
              </w:numPr>
              <w:spacing w:line="400" w:lineRule="exact"/>
              <w:jc w:val="left"/>
              <w:rPr>
                <w:szCs w:val="21"/>
              </w:rPr>
            </w:pPr>
            <w:r w:rsidRPr="00421098">
              <w:rPr>
                <w:rFonts w:cs="Times" w:hint="eastAsia"/>
                <w:kern w:val="0"/>
                <w:szCs w:val="21"/>
              </w:rPr>
              <w:t>是否焚烧农场内的作物残茬？如是，请说明原因。</w:t>
            </w:r>
          </w:p>
          <w:p w:rsidR="005B0403" w:rsidRPr="00421098" w:rsidRDefault="005B0403" w:rsidP="00421098">
            <w:pPr>
              <w:spacing w:line="400" w:lineRule="exact"/>
              <w:rPr>
                <w:szCs w:val="21"/>
              </w:rPr>
            </w:pPr>
          </w:p>
        </w:tc>
      </w:tr>
      <w:tr w:rsidR="00B422C8" w:rsidTr="00357432">
        <w:trPr>
          <w:ins w:id="334" w:author="邵军亚" w:date="2021-12-14T11:01:00Z"/>
        </w:trPr>
        <w:tc>
          <w:tcPr>
            <w:tcW w:w="9502" w:type="dxa"/>
            <w:shd w:val="pct5" w:color="auto" w:fill="auto"/>
            <w:tcPrChange w:id="335" w:author="邵军亚" w:date="2021-12-14T11:11:00Z">
              <w:tcPr>
                <w:tcW w:w="9502" w:type="dxa"/>
              </w:tcPr>
            </w:tcPrChange>
          </w:tcPr>
          <w:p w:rsidR="00357432" w:rsidRDefault="00B422C8" w:rsidP="00B422C8">
            <w:pPr>
              <w:spacing w:line="400" w:lineRule="exact"/>
              <w:rPr>
                <w:ins w:id="336" w:author="邵军亚" w:date="2021-12-14T11:11:00Z"/>
                <w:b/>
                <w:color w:val="2B15F7"/>
              </w:rPr>
            </w:pPr>
            <w:ins w:id="337" w:author="邵军亚" w:date="2021-12-14T11:01:00Z">
              <w:r w:rsidRPr="00141B08">
                <w:rPr>
                  <w:rFonts w:hint="eastAsia"/>
                  <w:b/>
                  <w:color w:val="2B15F7"/>
                </w:rPr>
                <w:t>仅限检查员填写：</w:t>
              </w:r>
            </w:ins>
          </w:p>
          <w:p w:rsidR="00B422C8" w:rsidRPr="00141B08" w:rsidRDefault="00B422C8" w:rsidP="00B422C8">
            <w:pPr>
              <w:spacing w:line="400" w:lineRule="exact"/>
              <w:rPr>
                <w:ins w:id="338" w:author="邵军亚" w:date="2021-12-14T11:01:00Z"/>
                <w:b/>
                <w:color w:val="2B15F7"/>
              </w:rPr>
            </w:pPr>
            <w:ins w:id="339" w:author="邵军亚" w:date="2021-12-14T11:01:00Z">
              <w:r w:rsidRPr="003F1D57">
                <w:rPr>
                  <w:rFonts w:hint="eastAsia"/>
                  <w:szCs w:val="21"/>
                </w:rPr>
                <w:t>现场检查是否与</w:t>
              </w:r>
              <w:r>
                <w:rPr>
                  <w:rFonts w:hint="eastAsia"/>
                  <w:szCs w:val="21"/>
                </w:rPr>
                <w:t>以上</w:t>
              </w:r>
              <w:r w:rsidRPr="003F1D57">
                <w:rPr>
                  <w:rFonts w:hint="eastAsia"/>
                  <w:szCs w:val="21"/>
                </w:rPr>
                <w:t>描述的情况一致？</w:t>
              </w:r>
              <w:r w:rsidR="000511B7" w:rsidRPr="003F1D57">
                <w:rPr>
                  <w:b/>
                  <w:bCs/>
                  <w:szCs w:val="21"/>
                </w:rPr>
                <w:fldChar w:fldCharType="begin">
                  <w:ffData>
                    <w:name w:val="复选框型6"/>
                    <w:enabled/>
                    <w:calcOnExit w:val="0"/>
                    <w:checkBox>
                      <w:sizeAuto/>
                      <w:default w:val="0"/>
                    </w:checkBox>
                  </w:ffData>
                </w:fldChar>
              </w:r>
              <w:r w:rsidRPr="003F1D57">
                <w:rPr>
                  <w:b/>
                  <w:bCs/>
                  <w:szCs w:val="21"/>
                </w:rPr>
                <w:instrText xml:space="preserve"> FORMCHECKBOX </w:instrText>
              </w:r>
              <w:r w:rsidR="000511B7" w:rsidRPr="003F1D57">
                <w:rPr>
                  <w:b/>
                  <w:bCs/>
                  <w:szCs w:val="21"/>
                </w:rPr>
              </w:r>
              <w:r w:rsidR="000511B7" w:rsidRPr="003F1D57">
                <w:rPr>
                  <w:b/>
                  <w:bCs/>
                  <w:szCs w:val="21"/>
                </w:rPr>
                <w:fldChar w:fldCharType="end"/>
              </w:r>
              <w:r>
                <w:rPr>
                  <w:rFonts w:hint="eastAsia"/>
                  <w:szCs w:val="21"/>
                </w:rPr>
                <w:t>是</w:t>
              </w:r>
              <w:r>
                <w:rPr>
                  <w:rFonts w:hint="eastAsia"/>
                  <w:szCs w:val="21"/>
                </w:rPr>
                <w:t xml:space="preserve">  </w:t>
              </w:r>
              <w:r w:rsidR="000511B7" w:rsidRPr="003F1D57">
                <w:rPr>
                  <w:b/>
                  <w:bCs/>
                  <w:szCs w:val="21"/>
                </w:rPr>
                <w:fldChar w:fldCharType="begin">
                  <w:ffData>
                    <w:name w:val="复选框型6"/>
                    <w:enabled/>
                    <w:calcOnExit w:val="0"/>
                    <w:checkBox>
                      <w:sizeAuto/>
                      <w:default w:val="0"/>
                    </w:checkBox>
                  </w:ffData>
                </w:fldChar>
              </w:r>
              <w:r w:rsidRPr="003F1D57">
                <w:rPr>
                  <w:b/>
                  <w:bCs/>
                  <w:szCs w:val="21"/>
                </w:rPr>
                <w:instrText xml:space="preserve"> FORMCHECKBOX </w:instrText>
              </w:r>
              <w:r w:rsidR="000511B7" w:rsidRPr="003F1D57">
                <w:rPr>
                  <w:b/>
                  <w:bCs/>
                  <w:szCs w:val="21"/>
                </w:rPr>
              </w:r>
              <w:r w:rsidR="000511B7" w:rsidRPr="003F1D57">
                <w:rPr>
                  <w:b/>
                  <w:bCs/>
                  <w:szCs w:val="21"/>
                </w:rPr>
                <w:fldChar w:fldCharType="end"/>
              </w:r>
              <w:r>
                <w:rPr>
                  <w:rFonts w:hint="eastAsia"/>
                  <w:szCs w:val="21"/>
                </w:rPr>
                <w:t>否</w:t>
              </w:r>
              <w:r>
                <w:rPr>
                  <w:rFonts w:hint="eastAsia"/>
                  <w:szCs w:val="21"/>
                </w:rPr>
                <w:t xml:space="preserve">  </w:t>
              </w:r>
              <w:r w:rsidR="000511B7" w:rsidRPr="00B422C8">
                <w:rPr>
                  <w:bCs/>
                  <w:szCs w:val="21"/>
                </w:rPr>
                <w:fldChar w:fldCharType="begin">
                  <w:ffData>
                    <w:name w:val="复选框型6"/>
                    <w:enabled/>
                    <w:calcOnExit w:val="0"/>
                    <w:checkBox>
                      <w:sizeAuto/>
                      <w:default w:val="0"/>
                    </w:checkBox>
                  </w:ffData>
                </w:fldChar>
              </w:r>
              <w:r w:rsidRPr="00B422C8">
                <w:rPr>
                  <w:bCs/>
                  <w:szCs w:val="21"/>
                </w:rPr>
                <w:instrText xml:space="preserve"> FORMCHECKBOX </w:instrText>
              </w:r>
              <w:r w:rsidR="000511B7" w:rsidRPr="00B422C8">
                <w:rPr>
                  <w:bCs/>
                  <w:szCs w:val="21"/>
                </w:rPr>
              </w:r>
              <w:r w:rsidR="000511B7" w:rsidRPr="00B422C8">
                <w:rPr>
                  <w:bCs/>
                  <w:szCs w:val="21"/>
                </w:rPr>
                <w:fldChar w:fldCharType="end"/>
              </w:r>
              <w:r w:rsidRPr="00B422C8">
                <w:rPr>
                  <w:szCs w:val="21"/>
                </w:rPr>
                <w:t>无关</w:t>
              </w:r>
              <w:r>
                <w:rPr>
                  <w:rFonts w:hint="eastAsia"/>
                  <w:b/>
                  <w:szCs w:val="21"/>
                </w:rPr>
                <w:t>。</w:t>
              </w:r>
            </w:ins>
          </w:p>
          <w:p w:rsidR="00B422C8" w:rsidRDefault="00B422C8" w:rsidP="00B422C8">
            <w:pPr>
              <w:spacing w:line="400" w:lineRule="exact"/>
              <w:rPr>
                <w:ins w:id="340" w:author="邵军亚" w:date="2021-12-14T11:01:00Z"/>
                <w:b/>
              </w:rPr>
            </w:pPr>
            <w:ins w:id="341" w:author="邵军亚" w:date="2021-12-14T11:01:00Z">
              <w:r>
                <w:rPr>
                  <w:rFonts w:hint="eastAsia"/>
                  <w:b/>
                </w:rPr>
                <w:t>检查记录：</w:t>
              </w:r>
            </w:ins>
          </w:p>
          <w:p w:rsidR="00B422C8" w:rsidRPr="005B0403" w:rsidDel="009E4413" w:rsidRDefault="00B422C8" w:rsidP="00421098">
            <w:pPr>
              <w:spacing w:line="400" w:lineRule="exact"/>
              <w:jc w:val="left"/>
              <w:rPr>
                <w:ins w:id="342" w:author="邵军亚" w:date="2021-12-14T11:01:00Z"/>
                <w:b/>
                <w:szCs w:val="21"/>
              </w:rPr>
            </w:pPr>
          </w:p>
        </w:tc>
      </w:tr>
      <w:tr w:rsidR="005B0403" w:rsidTr="00357432">
        <w:tc>
          <w:tcPr>
            <w:tcW w:w="9502" w:type="dxa"/>
            <w:tcBorders>
              <w:bottom w:val="single" w:sz="4" w:space="0" w:color="auto"/>
            </w:tcBorders>
            <w:tcPrChange w:id="343" w:author="邵军亚" w:date="2021-12-14T11:12:00Z">
              <w:tcPr>
                <w:tcW w:w="9502" w:type="dxa"/>
              </w:tcPr>
            </w:tcPrChange>
          </w:tcPr>
          <w:p w:rsidR="005B0403" w:rsidRPr="005B0403" w:rsidRDefault="005B0403" w:rsidP="00421098">
            <w:pPr>
              <w:spacing w:line="400" w:lineRule="exact"/>
              <w:jc w:val="left"/>
              <w:rPr>
                <w:b/>
                <w:szCs w:val="21"/>
              </w:rPr>
            </w:pPr>
            <w:del w:id="344" w:author="邵军亚" w:date="2021-05-18T09:37:00Z">
              <w:r w:rsidDel="009E4413">
                <w:rPr>
                  <w:rFonts w:hint="eastAsia"/>
                  <w:b/>
                  <w:szCs w:val="21"/>
                </w:rPr>
                <w:delText>7</w:delText>
              </w:r>
            </w:del>
            <w:ins w:id="345" w:author="邵军亚" w:date="2021-05-18T09:37:00Z">
              <w:r w:rsidR="009E4413">
                <w:rPr>
                  <w:rFonts w:hint="eastAsia"/>
                  <w:b/>
                  <w:szCs w:val="21"/>
                </w:rPr>
                <w:t>8</w:t>
              </w:r>
            </w:ins>
            <w:r w:rsidRPr="005B0403">
              <w:rPr>
                <w:rFonts w:hint="eastAsia"/>
                <w:b/>
                <w:szCs w:val="21"/>
              </w:rPr>
              <w:t>、动物粪肥管理</w:t>
            </w:r>
            <w:r w:rsidRPr="005B0403">
              <w:rPr>
                <w:rFonts w:ascii="黑体" w:hint="eastAsia"/>
                <w:b/>
                <w:bCs/>
                <w:lang w:val="fr-FR"/>
              </w:rPr>
              <w:t>（</w:t>
            </w:r>
            <w:r w:rsidRPr="005B0403">
              <w:rPr>
                <w:rFonts w:ascii="黑体" w:hint="eastAsia"/>
                <w:b/>
                <w:bCs/>
                <w:lang w:val="fr-FR"/>
              </w:rPr>
              <w:t>COR-5.5</w:t>
            </w:r>
            <w:r w:rsidRPr="005B0403">
              <w:rPr>
                <w:rFonts w:ascii="黑体" w:hint="eastAsia"/>
                <w:b/>
                <w:bCs/>
                <w:lang w:val="fr-FR"/>
              </w:rPr>
              <w:t>）</w:t>
            </w:r>
          </w:p>
          <w:p w:rsidR="005B0403" w:rsidRPr="00421098" w:rsidRDefault="005B0403" w:rsidP="00421098">
            <w:pPr>
              <w:numPr>
                <w:ilvl w:val="0"/>
                <w:numId w:val="14"/>
              </w:numPr>
              <w:spacing w:line="400" w:lineRule="exact"/>
              <w:jc w:val="left"/>
              <w:rPr>
                <w:szCs w:val="21"/>
              </w:rPr>
            </w:pPr>
            <w:r w:rsidRPr="00421098">
              <w:rPr>
                <w:rFonts w:hint="eastAsia"/>
                <w:szCs w:val="21"/>
              </w:rPr>
              <w:t>动物粪肥的来源是否首先考虑使用自己农场来源的？如使用外来非有机农场所养殖的动物粪肥，是否有证据证明该粪肥符合加拿大标准</w:t>
            </w:r>
            <w:smartTag w:uri="urn:schemas-microsoft-com:office:smarttags" w:element="chsdate">
              <w:smartTagPr>
                <w:attr w:name="Year" w:val="1899"/>
                <w:attr w:name="Month" w:val="12"/>
                <w:attr w:name="Day" w:val="30"/>
                <w:attr w:name="IsLunarDate" w:val="False"/>
                <w:attr w:name="IsROCDate" w:val="False"/>
              </w:smartTagPr>
              <w:r w:rsidRPr="00421098">
                <w:rPr>
                  <w:rFonts w:hint="eastAsia"/>
                  <w:szCs w:val="21"/>
                </w:rPr>
                <w:t>5.5.1</w:t>
              </w:r>
            </w:smartTag>
            <w:r w:rsidRPr="00421098">
              <w:rPr>
                <w:rFonts w:hint="eastAsia"/>
                <w:szCs w:val="21"/>
              </w:rPr>
              <w:t>-a~d</w:t>
            </w:r>
            <w:r w:rsidRPr="00421098">
              <w:rPr>
                <w:rFonts w:hint="eastAsia"/>
                <w:szCs w:val="21"/>
              </w:rPr>
              <w:t>的要求？</w:t>
            </w:r>
          </w:p>
          <w:p w:rsidR="005B0403" w:rsidRPr="00421098" w:rsidRDefault="005B0403" w:rsidP="00421098">
            <w:pPr>
              <w:spacing w:line="400" w:lineRule="exact"/>
              <w:jc w:val="left"/>
              <w:rPr>
                <w:szCs w:val="21"/>
              </w:rPr>
            </w:pPr>
          </w:p>
          <w:p w:rsidR="005B0403" w:rsidRPr="00421098" w:rsidRDefault="005B0403" w:rsidP="00421098">
            <w:pPr>
              <w:numPr>
                <w:ilvl w:val="0"/>
                <w:numId w:val="14"/>
              </w:numPr>
              <w:spacing w:line="400" w:lineRule="exact"/>
              <w:jc w:val="left"/>
              <w:rPr>
                <w:szCs w:val="21"/>
              </w:rPr>
            </w:pPr>
            <w:r w:rsidRPr="00421098">
              <w:rPr>
                <w:rFonts w:hint="eastAsia"/>
                <w:szCs w:val="21"/>
              </w:rPr>
              <w:t>是否制订了动物粪肥使用计划，包括施用面积、施用量、施用时间、土壤的营养成分的吸收和维持？请说明</w:t>
            </w:r>
          </w:p>
          <w:p w:rsidR="005B0403" w:rsidRPr="00421098" w:rsidRDefault="005B0403" w:rsidP="00421098">
            <w:pPr>
              <w:spacing w:line="400" w:lineRule="exact"/>
              <w:jc w:val="left"/>
              <w:rPr>
                <w:szCs w:val="21"/>
              </w:rPr>
            </w:pPr>
          </w:p>
          <w:p w:rsidR="005B0403" w:rsidRPr="00421098" w:rsidRDefault="005B0403" w:rsidP="00421098">
            <w:pPr>
              <w:numPr>
                <w:ilvl w:val="0"/>
                <w:numId w:val="14"/>
              </w:numPr>
              <w:spacing w:line="400" w:lineRule="exact"/>
              <w:jc w:val="left"/>
              <w:rPr>
                <w:szCs w:val="21"/>
              </w:rPr>
            </w:pPr>
            <w:r w:rsidRPr="00421098">
              <w:rPr>
                <w:rFonts w:hint="eastAsia"/>
                <w:szCs w:val="21"/>
              </w:rPr>
              <w:t>是否根据营养管理规划原则施用土壤改良剂？请说明</w:t>
            </w:r>
          </w:p>
          <w:p w:rsidR="005B0403" w:rsidRPr="00421098" w:rsidRDefault="005B0403" w:rsidP="00421098">
            <w:pPr>
              <w:spacing w:line="400" w:lineRule="exact"/>
              <w:jc w:val="left"/>
              <w:rPr>
                <w:szCs w:val="21"/>
              </w:rPr>
            </w:pPr>
          </w:p>
          <w:p w:rsidR="005B0403" w:rsidRPr="00421098" w:rsidRDefault="005B0403" w:rsidP="00421098">
            <w:pPr>
              <w:numPr>
                <w:ilvl w:val="0"/>
                <w:numId w:val="14"/>
              </w:numPr>
              <w:spacing w:line="400" w:lineRule="exact"/>
              <w:jc w:val="left"/>
              <w:rPr>
                <w:szCs w:val="21"/>
              </w:rPr>
            </w:pPr>
            <w:r w:rsidRPr="00421098">
              <w:rPr>
                <w:rFonts w:hint="eastAsia"/>
                <w:szCs w:val="21"/>
              </w:rPr>
              <w:t>施用粪肥时，土壤是否具有充分适宜的温度和湿度来确保有效的生物氧化作用？</w:t>
            </w:r>
          </w:p>
          <w:p w:rsidR="005B0403" w:rsidRPr="00421098" w:rsidRDefault="005B0403" w:rsidP="00421098">
            <w:pPr>
              <w:spacing w:line="400" w:lineRule="exact"/>
              <w:jc w:val="left"/>
              <w:rPr>
                <w:szCs w:val="21"/>
              </w:rPr>
            </w:pPr>
          </w:p>
          <w:p w:rsidR="005B0403" w:rsidRPr="00421098" w:rsidRDefault="005B0403" w:rsidP="00421098">
            <w:pPr>
              <w:numPr>
                <w:ilvl w:val="0"/>
                <w:numId w:val="14"/>
              </w:numPr>
              <w:spacing w:line="400" w:lineRule="exact"/>
              <w:jc w:val="left"/>
              <w:rPr>
                <w:szCs w:val="21"/>
              </w:rPr>
            </w:pPr>
            <w:r w:rsidRPr="00421098">
              <w:rPr>
                <w:rFonts w:hint="eastAsia"/>
                <w:szCs w:val="21"/>
              </w:rPr>
              <w:t>在肥料施用季节，是否根据加拿大标准</w:t>
            </w:r>
            <w:smartTag w:uri="urn:schemas-microsoft-com:office:smarttags" w:element="chsdate">
              <w:smartTagPr>
                <w:attr w:name="Year" w:val="1899"/>
                <w:attr w:name="Month" w:val="12"/>
                <w:attr w:name="Day" w:val="30"/>
                <w:attr w:name="IsLunarDate" w:val="False"/>
                <w:attr w:name="IsROCDate" w:val="False"/>
              </w:smartTagPr>
              <w:r w:rsidRPr="00421098">
                <w:rPr>
                  <w:rFonts w:hint="eastAsia"/>
                  <w:szCs w:val="21"/>
                </w:rPr>
                <w:t>5.5.2</w:t>
              </w:r>
            </w:smartTag>
            <w:r w:rsidRPr="00421098">
              <w:rPr>
                <w:rFonts w:hint="eastAsia"/>
                <w:szCs w:val="21"/>
              </w:rPr>
              <w:t>.4</w:t>
            </w:r>
            <w:r w:rsidRPr="00421098">
              <w:rPr>
                <w:rFonts w:hint="eastAsia"/>
                <w:szCs w:val="21"/>
              </w:rPr>
              <w:t>的要求考虑肥料的施用时间、施用量和施用方法？</w:t>
            </w:r>
          </w:p>
          <w:p w:rsidR="005B0403" w:rsidRPr="00421098" w:rsidRDefault="005B0403" w:rsidP="00421098">
            <w:pPr>
              <w:spacing w:line="400" w:lineRule="exact"/>
              <w:jc w:val="left"/>
              <w:rPr>
                <w:szCs w:val="21"/>
              </w:rPr>
            </w:pPr>
          </w:p>
          <w:p w:rsidR="005B0403" w:rsidRPr="0021149B" w:rsidRDefault="005B0403" w:rsidP="00421098">
            <w:pPr>
              <w:pStyle w:val="a5"/>
              <w:numPr>
                <w:ilvl w:val="0"/>
                <w:numId w:val="14"/>
              </w:numPr>
              <w:spacing w:line="400" w:lineRule="exact"/>
              <w:rPr>
                <w:rFonts w:cs="Times"/>
                <w:kern w:val="0"/>
                <w:szCs w:val="21"/>
              </w:rPr>
            </w:pPr>
            <w:r w:rsidRPr="00421098">
              <w:rPr>
                <w:rFonts w:hint="eastAsia"/>
                <w:szCs w:val="21"/>
              </w:rPr>
              <w:t>如施用未经堆制的固体和液体动物粪肥，施用的时间？是否在作物收获前</w:t>
            </w:r>
            <w:r w:rsidRPr="00421098">
              <w:rPr>
                <w:rFonts w:hint="eastAsia"/>
                <w:szCs w:val="21"/>
              </w:rPr>
              <w:t>90</w:t>
            </w:r>
            <w:r w:rsidRPr="00421098">
              <w:rPr>
                <w:rFonts w:hint="eastAsia"/>
                <w:szCs w:val="21"/>
              </w:rPr>
              <w:t>天（作物食用部分不与土壤表面直接接触）或</w:t>
            </w:r>
            <w:r w:rsidRPr="00421098">
              <w:rPr>
                <w:rFonts w:hint="eastAsia"/>
                <w:szCs w:val="21"/>
              </w:rPr>
              <w:t>120</w:t>
            </w:r>
            <w:r w:rsidRPr="00421098">
              <w:rPr>
                <w:rFonts w:hint="eastAsia"/>
                <w:szCs w:val="21"/>
              </w:rPr>
              <w:t>天（作物食用部分与土壤表面或土粒有直接接触）？</w:t>
            </w:r>
          </w:p>
          <w:p w:rsidR="005B0403" w:rsidRPr="00421098" w:rsidRDefault="005B0403" w:rsidP="00A93EF8">
            <w:pPr>
              <w:pStyle w:val="a5"/>
              <w:spacing w:line="400" w:lineRule="exact"/>
              <w:rPr>
                <w:szCs w:val="21"/>
              </w:rPr>
            </w:pPr>
          </w:p>
        </w:tc>
      </w:tr>
      <w:tr w:rsidR="00B422C8" w:rsidTr="00357432">
        <w:trPr>
          <w:ins w:id="346" w:author="邵军亚" w:date="2021-12-14T11:01:00Z"/>
        </w:trPr>
        <w:tc>
          <w:tcPr>
            <w:tcW w:w="9502" w:type="dxa"/>
            <w:shd w:val="pct5" w:color="auto" w:fill="auto"/>
            <w:tcPrChange w:id="347" w:author="邵军亚" w:date="2021-12-14T11:12:00Z">
              <w:tcPr>
                <w:tcW w:w="9502" w:type="dxa"/>
              </w:tcPr>
            </w:tcPrChange>
          </w:tcPr>
          <w:p w:rsidR="00357432" w:rsidRDefault="00B422C8" w:rsidP="00B422C8">
            <w:pPr>
              <w:spacing w:line="400" w:lineRule="exact"/>
              <w:rPr>
                <w:ins w:id="348" w:author="邵军亚" w:date="2021-12-14T11:11:00Z"/>
                <w:b/>
                <w:color w:val="2B15F7"/>
              </w:rPr>
            </w:pPr>
            <w:ins w:id="349" w:author="邵军亚" w:date="2021-12-14T11:01:00Z">
              <w:r w:rsidRPr="00141B08">
                <w:rPr>
                  <w:rFonts w:hint="eastAsia"/>
                  <w:b/>
                  <w:color w:val="2B15F7"/>
                </w:rPr>
                <w:lastRenderedPageBreak/>
                <w:t>仅限检查员填写：</w:t>
              </w:r>
            </w:ins>
          </w:p>
          <w:p w:rsidR="00B422C8" w:rsidRPr="00141B08" w:rsidRDefault="00B422C8" w:rsidP="00B422C8">
            <w:pPr>
              <w:spacing w:line="400" w:lineRule="exact"/>
              <w:rPr>
                <w:ins w:id="350" w:author="邵军亚" w:date="2021-12-14T11:01:00Z"/>
                <w:b/>
                <w:color w:val="2B15F7"/>
              </w:rPr>
            </w:pPr>
            <w:ins w:id="351" w:author="邵军亚" w:date="2021-12-14T11:01:00Z">
              <w:r w:rsidRPr="003F1D57">
                <w:rPr>
                  <w:rFonts w:hint="eastAsia"/>
                  <w:szCs w:val="21"/>
                </w:rPr>
                <w:t>现场检查是否与</w:t>
              </w:r>
              <w:r>
                <w:rPr>
                  <w:rFonts w:hint="eastAsia"/>
                  <w:szCs w:val="21"/>
                </w:rPr>
                <w:t>以上</w:t>
              </w:r>
              <w:r w:rsidRPr="003F1D57">
                <w:rPr>
                  <w:rFonts w:hint="eastAsia"/>
                  <w:szCs w:val="21"/>
                </w:rPr>
                <w:t>描述的情况一致？</w:t>
              </w:r>
              <w:r w:rsidR="000511B7" w:rsidRPr="003F1D57">
                <w:rPr>
                  <w:b/>
                  <w:bCs/>
                  <w:szCs w:val="21"/>
                </w:rPr>
                <w:fldChar w:fldCharType="begin">
                  <w:ffData>
                    <w:name w:val="复选框型6"/>
                    <w:enabled/>
                    <w:calcOnExit w:val="0"/>
                    <w:checkBox>
                      <w:sizeAuto/>
                      <w:default w:val="0"/>
                    </w:checkBox>
                  </w:ffData>
                </w:fldChar>
              </w:r>
              <w:r w:rsidRPr="003F1D57">
                <w:rPr>
                  <w:b/>
                  <w:bCs/>
                  <w:szCs w:val="21"/>
                </w:rPr>
                <w:instrText xml:space="preserve"> FORMCHECKBOX </w:instrText>
              </w:r>
              <w:r w:rsidR="000511B7" w:rsidRPr="003F1D57">
                <w:rPr>
                  <w:b/>
                  <w:bCs/>
                  <w:szCs w:val="21"/>
                </w:rPr>
              </w:r>
              <w:r w:rsidR="000511B7" w:rsidRPr="003F1D57">
                <w:rPr>
                  <w:b/>
                  <w:bCs/>
                  <w:szCs w:val="21"/>
                </w:rPr>
                <w:fldChar w:fldCharType="end"/>
              </w:r>
              <w:r>
                <w:rPr>
                  <w:rFonts w:hint="eastAsia"/>
                  <w:szCs w:val="21"/>
                </w:rPr>
                <w:t>是</w:t>
              </w:r>
              <w:r>
                <w:rPr>
                  <w:rFonts w:hint="eastAsia"/>
                  <w:szCs w:val="21"/>
                </w:rPr>
                <w:t xml:space="preserve">  </w:t>
              </w:r>
              <w:r w:rsidR="000511B7" w:rsidRPr="003F1D57">
                <w:rPr>
                  <w:b/>
                  <w:bCs/>
                  <w:szCs w:val="21"/>
                </w:rPr>
                <w:fldChar w:fldCharType="begin">
                  <w:ffData>
                    <w:name w:val="复选框型6"/>
                    <w:enabled/>
                    <w:calcOnExit w:val="0"/>
                    <w:checkBox>
                      <w:sizeAuto/>
                      <w:default w:val="0"/>
                    </w:checkBox>
                  </w:ffData>
                </w:fldChar>
              </w:r>
              <w:r w:rsidRPr="003F1D57">
                <w:rPr>
                  <w:b/>
                  <w:bCs/>
                  <w:szCs w:val="21"/>
                </w:rPr>
                <w:instrText xml:space="preserve"> FORMCHECKBOX </w:instrText>
              </w:r>
              <w:r w:rsidR="000511B7" w:rsidRPr="003F1D57">
                <w:rPr>
                  <w:b/>
                  <w:bCs/>
                  <w:szCs w:val="21"/>
                </w:rPr>
              </w:r>
              <w:r w:rsidR="000511B7" w:rsidRPr="003F1D57">
                <w:rPr>
                  <w:b/>
                  <w:bCs/>
                  <w:szCs w:val="21"/>
                </w:rPr>
                <w:fldChar w:fldCharType="end"/>
              </w:r>
              <w:r>
                <w:rPr>
                  <w:rFonts w:hint="eastAsia"/>
                  <w:szCs w:val="21"/>
                </w:rPr>
                <w:t>否</w:t>
              </w:r>
              <w:r>
                <w:rPr>
                  <w:rFonts w:hint="eastAsia"/>
                  <w:szCs w:val="21"/>
                </w:rPr>
                <w:t xml:space="preserve">  </w:t>
              </w:r>
              <w:r w:rsidR="000511B7" w:rsidRPr="00B422C8">
                <w:rPr>
                  <w:bCs/>
                  <w:szCs w:val="21"/>
                </w:rPr>
                <w:fldChar w:fldCharType="begin">
                  <w:ffData>
                    <w:name w:val="复选框型6"/>
                    <w:enabled/>
                    <w:calcOnExit w:val="0"/>
                    <w:checkBox>
                      <w:sizeAuto/>
                      <w:default w:val="0"/>
                    </w:checkBox>
                  </w:ffData>
                </w:fldChar>
              </w:r>
              <w:r w:rsidRPr="00B422C8">
                <w:rPr>
                  <w:bCs/>
                  <w:szCs w:val="21"/>
                </w:rPr>
                <w:instrText xml:space="preserve"> FORMCHECKBOX </w:instrText>
              </w:r>
              <w:r w:rsidR="000511B7" w:rsidRPr="00B422C8">
                <w:rPr>
                  <w:bCs/>
                  <w:szCs w:val="21"/>
                </w:rPr>
              </w:r>
              <w:r w:rsidR="000511B7" w:rsidRPr="00B422C8">
                <w:rPr>
                  <w:bCs/>
                  <w:szCs w:val="21"/>
                </w:rPr>
                <w:fldChar w:fldCharType="end"/>
              </w:r>
              <w:r w:rsidRPr="00B422C8">
                <w:rPr>
                  <w:szCs w:val="21"/>
                </w:rPr>
                <w:t>无关</w:t>
              </w:r>
              <w:r>
                <w:rPr>
                  <w:rFonts w:hint="eastAsia"/>
                  <w:b/>
                  <w:szCs w:val="21"/>
                </w:rPr>
                <w:t>。</w:t>
              </w:r>
            </w:ins>
          </w:p>
          <w:p w:rsidR="00B422C8" w:rsidRDefault="00B422C8" w:rsidP="00B422C8">
            <w:pPr>
              <w:spacing w:line="400" w:lineRule="exact"/>
              <w:rPr>
                <w:ins w:id="352" w:author="邵军亚" w:date="2021-12-14T11:01:00Z"/>
                <w:b/>
              </w:rPr>
            </w:pPr>
            <w:ins w:id="353" w:author="邵军亚" w:date="2021-12-14T11:01:00Z">
              <w:r>
                <w:rPr>
                  <w:rFonts w:hint="eastAsia"/>
                  <w:b/>
                </w:rPr>
                <w:t>检查记录：</w:t>
              </w:r>
            </w:ins>
          </w:p>
          <w:p w:rsidR="00B422C8" w:rsidDel="009E4413" w:rsidRDefault="00B422C8" w:rsidP="00421098">
            <w:pPr>
              <w:spacing w:line="400" w:lineRule="exact"/>
              <w:jc w:val="left"/>
              <w:rPr>
                <w:ins w:id="354" w:author="邵军亚" w:date="2021-12-14T11:01:00Z"/>
                <w:b/>
                <w:szCs w:val="21"/>
              </w:rPr>
            </w:pPr>
          </w:p>
        </w:tc>
      </w:tr>
      <w:tr w:rsidR="005B0403" w:rsidTr="00357432">
        <w:tc>
          <w:tcPr>
            <w:tcW w:w="9502" w:type="dxa"/>
            <w:tcBorders>
              <w:bottom w:val="single" w:sz="4" w:space="0" w:color="auto"/>
            </w:tcBorders>
            <w:tcPrChange w:id="355" w:author="邵军亚" w:date="2021-12-14T11:12:00Z">
              <w:tcPr>
                <w:tcW w:w="9502" w:type="dxa"/>
              </w:tcPr>
            </w:tcPrChange>
          </w:tcPr>
          <w:p w:rsidR="005B0403" w:rsidRPr="005B0403" w:rsidRDefault="005B0403" w:rsidP="00421098">
            <w:pPr>
              <w:spacing w:line="400" w:lineRule="exact"/>
              <w:jc w:val="left"/>
              <w:rPr>
                <w:rFonts w:cs="Times"/>
                <w:b/>
                <w:kern w:val="0"/>
                <w:szCs w:val="21"/>
              </w:rPr>
            </w:pPr>
            <w:del w:id="356" w:author="邵军亚" w:date="2021-05-18T09:37:00Z">
              <w:r w:rsidRPr="005B0403" w:rsidDel="009E4413">
                <w:rPr>
                  <w:rFonts w:hint="eastAsia"/>
                  <w:b/>
                  <w:szCs w:val="21"/>
                </w:rPr>
                <w:delText>8</w:delText>
              </w:r>
            </w:del>
            <w:ins w:id="357" w:author="邵军亚" w:date="2021-05-18T09:37:00Z">
              <w:r w:rsidR="009E4413">
                <w:rPr>
                  <w:rFonts w:hint="eastAsia"/>
                  <w:b/>
                  <w:szCs w:val="21"/>
                </w:rPr>
                <w:t>9</w:t>
              </w:r>
            </w:ins>
            <w:r w:rsidRPr="005B0403">
              <w:rPr>
                <w:rFonts w:hint="eastAsia"/>
                <w:b/>
                <w:szCs w:val="21"/>
              </w:rPr>
              <w:t>、运输</w:t>
            </w:r>
            <w:r w:rsidRPr="005B0403">
              <w:rPr>
                <w:rFonts w:ascii="黑体" w:hint="eastAsia"/>
                <w:b/>
                <w:bCs/>
                <w:lang w:val="fr-FR"/>
              </w:rPr>
              <w:t>（</w:t>
            </w:r>
            <w:r w:rsidRPr="005B0403">
              <w:rPr>
                <w:rFonts w:ascii="黑体" w:hint="eastAsia"/>
                <w:b/>
                <w:bCs/>
                <w:lang w:val="fr-FR"/>
              </w:rPr>
              <w:t>COR-8.</w:t>
            </w:r>
            <w:r w:rsidR="007C0FE2">
              <w:rPr>
                <w:rFonts w:ascii="黑体" w:hint="eastAsia"/>
                <w:b/>
                <w:bCs/>
                <w:lang w:val="fr-FR"/>
              </w:rPr>
              <w:t>4</w:t>
            </w:r>
            <w:r w:rsidRPr="005B0403">
              <w:rPr>
                <w:rFonts w:ascii="黑体" w:hint="eastAsia"/>
                <w:b/>
                <w:bCs/>
                <w:lang w:val="fr-FR"/>
              </w:rPr>
              <w:t>）</w:t>
            </w:r>
          </w:p>
          <w:p w:rsidR="005B0403" w:rsidRPr="00421098" w:rsidRDefault="005B0403" w:rsidP="00421098">
            <w:pPr>
              <w:numPr>
                <w:ilvl w:val="0"/>
                <w:numId w:val="15"/>
              </w:numPr>
              <w:spacing w:line="400" w:lineRule="exact"/>
              <w:rPr>
                <w:rFonts w:ascii="Arial" w:hAnsi="Arial" w:cs="Arial"/>
                <w:color w:val="000000"/>
                <w:szCs w:val="21"/>
              </w:rPr>
            </w:pPr>
            <w:r w:rsidRPr="00421098">
              <w:rPr>
                <w:rFonts w:ascii="Arial" w:hAnsi="Arial" w:cs="Arial" w:hint="eastAsia"/>
                <w:color w:val="000000"/>
                <w:szCs w:val="21"/>
              </w:rPr>
              <w:t>采取何种措施避免运输过程中有机产品和非有机产品的混杂或替换？请说明</w:t>
            </w:r>
          </w:p>
          <w:p w:rsidR="005B0403" w:rsidRPr="00421098" w:rsidRDefault="005B0403" w:rsidP="00421098">
            <w:pPr>
              <w:spacing w:line="400" w:lineRule="exact"/>
              <w:rPr>
                <w:rFonts w:ascii="Arial" w:hAnsi="Arial" w:cs="Arial"/>
                <w:color w:val="000000"/>
                <w:szCs w:val="21"/>
              </w:rPr>
            </w:pPr>
          </w:p>
          <w:p w:rsidR="005B0403" w:rsidRPr="00421098" w:rsidRDefault="005B0403" w:rsidP="00421098">
            <w:pPr>
              <w:numPr>
                <w:ilvl w:val="0"/>
                <w:numId w:val="15"/>
              </w:numPr>
              <w:spacing w:line="400" w:lineRule="exact"/>
              <w:rPr>
                <w:rFonts w:ascii="Arial" w:hAnsi="Arial" w:cs="Arial"/>
                <w:color w:val="000000"/>
                <w:szCs w:val="21"/>
              </w:rPr>
            </w:pPr>
            <w:r w:rsidRPr="00421098">
              <w:rPr>
                <w:rFonts w:ascii="Arial" w:hAnsi="Arial" w:cs="Arial" w:hint="eastAsia"/>
                <w:color w:val="000000"/>
                <w:szCs w:val="21"/>
              </w:rPr>
              <w:t>采取何种措施避免用于运输有机产品的设施中存在非有机产品（或其他）残留，或存在无脊椎和脊椎动物亚门的有害生物？</w:t>
            </w:r>
          </w:p>
          <w:p w:rsidR="005B0403" w:rsidRPr="00421098" w:rsidRDefault="005B0403" w:rsidP="00421098">
            <w:pPr>
              <w:spacing w:line="400" w:lineRule="exact"/>
              <w:rPr>
                <w:rFonts w:ascii="Arial" w:hAnsi="Arial" w:cs="Arial"/>
                <w:color w:val="000000"/>
                <w:szCs w:val="21"/>
              </w:rPr>
            </w:pPr>
          </w:p>
          <w:p w:rsidR="005B0403" w:rsidRPr="00421098" w:rsidRDefault="005B0403" w:rsidP="00421098">
            <w:pPr>
              <w:pStyle w:val="a5"/>
              <w:numPr>
                <w:ilvl w:val="0"/>
                <w:numId w:val="15"/>
              </w:numPr>
              <w:spacing w:line="400" w:lineRule="exact"/>
              <w:rPr>
                <w:szCs w:val="21"/>
              </w:rPr>
            </w:pPr>
            <w:r w:rsidRPr="00421098">
              <w:rPr>
                <w:rFonts w:hint="eastAsia"/>
                <w:szCs w:val="21"/>
              </w:rPr>
              <w:t>有机产品运输过程中，产品包装上显示以下哪些信息：</w:t>
            </w:r>
            <w:r w:rsidR="000511B7" w:rsidRPr="00421098">
              <w:rPr>
                <w:szCs w:val="21"/>
              </w:rPr>
              <w:fldChar w:fldCharType="begin">
                <w:ffData>
                  <w:name w:val="Check8"/>
                  <w:enabled/>
                  <w:calcOnExit w:val="0"/>
                  <w:checkBox>
                    <w:sizeAuto/>
                    <w:default w:val="0"/>
                  </w:checkBox>
                </w:ffData>
              </w:fldChar>
            </w:r>
            <w:r w:rsidRPr="00421098">
              <w:rPr>
                <w:szCs w:val="21"/>
              </w:rPr>
              <w:instrText xml:space="preserve"> FORMCHECKBOX </w:instrText>
            </w:r>
            <w:r w:rsidR="000511B7" w:rsidRPr="00421098">
              <w:rPr>
                <w:szCs w:val="21"/>
              </w:rPr>
            </w:r>
            <w:r w:rsidR="000511B7" w:rsidRPr="00421098">
              <w:rPr>
                <w:szCs w:val="21"/>
              </w:rPr>
              <w:fldChar w:fldCharType="end"/>
            </w:r>
            <w:r w:rsidRPr="00421098">
              <w:rPr>
                <w:szCs w:val="21"/>
              </w:rPr>
              <w:t xml:space="preserve"> </w:t>
            </w:r>
            <w:r w:rsidRPr="00421098">
              <w:rPr>
                <w:rFonts w:hint="eastAsia"/>
                <w:szCs w:val="21"/>
              </w:rPr>
              <w:t>负责产品生产、加工或流通的个人或组织名称、地址；</w:t>
            </w:r>
            <w:r w:rsidR="000511B7" w:rsidRPr="00421098">
              <w:rPr>
                <w:szCs w:val="21"/>
              </w:rPr>
              <w:fldChar w:fldCharType="begin">
                <w:ffData>
                  <w:name w:val="Check9"/>
                  <w:enabled/>
                  <w:calcOnExit w:val="0"/>
                  <w:checkBox>
                    <w:sizeAuto/>
                    <w:default w:val="0"/>
                  </w:checkBox>
                </w:ffData>
              </w:fldChar>
            </w:r>
            <w:r w:rsidRPr="00421098">
              <w:rPr>
                <w:szCs w:val="21"/>
              </w:rPr>
              <w:instrText xml:space="preserve"> FORMCHECKBOX </w:instrText>
            </w:r>
            <w:r w:rsidR="000511B7" w:rsidRPr="00421098">
              <w:rPr>
                <w:szCs w:val="21"/>
              </w:rPr>
            </w:r>
            <w:r w:rsidR="000511B7" w:rsidRPr="00421098">
              <w:rPr>
                <w:szCs w:val="21"/>
              </w:rPr>
              <w:fldChar w:fldCharType="end"/>
            </w:r>
            <w:r w:rsidRPr="00421098">
              <w:rPr>
                <w:szCs w:val="21"/>
              </w:rPr>
              <w:t xml:space="preserve"> </w:t>
            </w:r>
            <w:r w:rsidRPr="00421098">
              <w:rPr>
                <w:rFonts w:hint="eastAsia"/>
                <w:szCs w:val="21"/>
              </w:rPr>
              <w:t>产品名称；</w:t>
            </w:r>
            <w:r w:rsidR="000511B7" w:rsidRPr="00421098">
              <w:rPr>
                <w:szCs w:val="21"/>
              </w:rPr>
              <w:fldChar w:fldCharType="begin">
                <w:ffData>
                  <w:name w:val="Check10"/>
                  <w:enabled/>
                  <w:calcOnExit w:val="0"/>
                  <w:checkBox>
                    <w:sizeAuto/>
                    <w:default w:val="0"/>
                  </w:checkBox>
                </w:ffData>
              </w:fldChar>
            </w:r>
            <w:r w:rsidRPr="00421098">
              <w:rPr>
                <w:szCs w:val="21"/>
              </w:rPr>
              <w:instrText xml:space="preserve"> FORMCHECKBOX </w:instrText>
            </w:r>
            <w:r w:rsidR="000511B7" w:rsidRPr="00421098">
              <w:rPr>
                <w:szCs w:val="21"/>
              </w:rPr>
            </w:r>
            <w:r w:rsidR="000511B7" w:rsidRPr="00421098">
              <w:rPr>
                <w:szCs w:val="21"/>
              </w:rPr>
              <w:fldChar w:fldCharType="end"/>
            </w:r>
            <w:r w:rsidRPr="00421098">
              <w:rPr>
                <w:szCs w:val="21"/>
              </w:rPr>
              <w:t xml:space="preserve"> </w:t>
            </w:r>
            <w:r w:rsidRPr="00421098">
              <w:rPr>
                <w:rFonts w:hint="eastAsia"/>
                <w:szCs w:val="21"/>
              </w:rPr>
              <w:t>产品的有机状态；</w:t>
            </w:r>
            <w:r w:rsidR="000511B7" w:rsidRPr="00421098">
              <w:rPr>
                <w:szCs w:val="21"/>
              </w:rPr>
              <w:fldChar w:fldCharType="begin">
                <w:ffData>
                  <w:name w:val="Check11"/>
                  <w:enabled/>
                  <w:calcOnExit w:val="0"/>
                  <w:checkBox>
                    <w:sizeAuto/>
                    <w:default w:val="0"/>
                  </w:checkBox>
                </w:ffData>
              </w:fldChar>
            </w:r>
            <w:r w:rsidRPr="00421098">
              <w:rPr>
                <w:szCs w:val="21"/>
              </w:rPr>
              <w:instrText xml:space="preserve"> FORMCHECKBOX </w:instrText>
            </w:r>
            <w:r w:rsidR="000511B7" w:rsidRPr="00421098">
              <w:rPr>
                <w:szCs w:val="21"/>
              </w:rPr>
            </w:r>
            <w:r w:rsidR="000511B7" w:rsidRPr="00421098">
              <w:rPr>
                <w:szCs w:val="21"/>
              </w:rPr>
              <w:fldChar w:fldCharType="end"/>
            </w:r>
            <w:r w:rsidRPr="00421098">
              <w:rPr>
                <w:szCs w:val="21"/>
              </w:rPr>
              <w:t xml:space="preserve"> </w:t>
            </w:r>
            <w:r w:rsidRPr="00421098">
              <w:rPr>
                <w:rFonts w:hint="eastAsia"/>
                <w:szCs w:val="21"/>
              </w:rPr>
              <w:t>确保可跟踪性的信息（如批号）？</w:t>
            </w:r>
          </w:p>
          <w:p w:rsidR="005B0403" w:rsidRPr="00421098" w:rsidRDefault="005B0403" w:rsidP="00421098">
            <w:pPr>
              <w:spacing w:line="400" w:lineRule="exact"/>
              <w:rPr>
                <w:szCs w:val="21"/>
              </w:rPr>
            </w:pPr>
          </w:p>
        </w:tc>
      </w:tr>
      <w:tr w:rsidR="00B422C8" w:rsidTr="00357432">
        <w:trPr>
          <w:ins w:id="358" w:author="邵军亚" w:date="2021-12-14T11:01:00Z"/>
        </w:trPr>
        <w:tc>
          <w:tcPr>
            <w:tcW w:w="9502" w:type="dxa"/>
            <w:shd w:val="pct5" w:color="auto" w:fill="auto"/>
            <w:tcPrChange w:id="359" w:author="邵军亚" w:date="2021-12-14T11:12:00Z">
              <w:tcPr>
                <w:tcW w:w="9502" w:type="dxa"/>
              </w:tcPr>
            </w:tcPrChange>
          </w:tcPr>
          <w:p w:rsidR="00357432" w:rsidRDefault="00B422C8" w:rsidP="00B422C8">
            <w:pPr>
              <w:spacing w:line="400" w:lineRule="exact"/>
              <w:rPr>
                <w:ins w:id="360" w:author="邵军亚" w:date="2021-12-14T11:12:00Z"/>
                <w:b/>
                <w:color w:val="2B15F7"/>
              </w:rPr>
            </w:pPr>
            <w:ins w:id="361" w:author="邵军亚" w:date="2021-12-14T11:01:00Z">
              <w:r w:rsidRPr="00141B08">
                <w:rPr>
                  <w:rFonts w:hint="eastAsia"/>
                  <w:b/>
                  <w:color w:val="2B15F7"/>
                </w:rPr>
                <w:t>仅限检查员填写：</w:t>
              </w:r>
            </w:ins>
          </w:p>
          <w:p w:rsidR="00B422C8" w:rsidRPr="00141B08" w:rsidRDefault="00B422C8" w:rsidP="00B422C8">
            <w:pPr>
              <w:spacing w:line="400" w:lineRule="exact"/>
              <w:rPr>
                <w:ins w:id="362" w:author="邵军亚" w:date="2021-12-14T11:01:00Z"/>
                <w:b/>
                <w:color w:val="2B15F7"/>
              </w:rPr>
            </w:pPr>
            <w:ins w:id="363" w:author="邵军亚" w:date="2021-12-14T11:01:00Z">
              <w:r w:rsidRPr="003F1D57">
                <w:rPr>
                  <w:rFonts w:hint="eastAsia"/>
                  <w:szCs w:val="21"/>
                </w:rPr>
                <w:t>现场检查是否与</w:t>
              </w:r>
              <w:r>
                <w:rPr>
                  <w:rFonts w:hint="eastAsia"/>
                  <w:szCs w:val="21"/>
                </w:rPr>
                <w:t>以上</w:t>
              </w:r>
              <w:r w:rsidRPr="003F1D57">
                <w:rPr>
                  <w:rFonts w:hint="eastAsia"/>
                  <w:szCs w:val="21"/>
                </w:rPr>
                <w:t>描述的情况一致？</w:t>
              </w:r>
              <w:r w:rsidR="000511B7" w:rsidRPr="003F1D57">
                <w:rPr>
                  <w:b/>
                  <w:bCs/>
                  <w:szCs w:val="21"/>
                </w:rPr>
                <w:fldChar w:fldCharType="begin">
                  <w:ffData>
                    <w:name w:val="复选框型6"/>
                    <w:enabled/>
                    <w:calcOnExit w:val="0"/>
                    <w:checkBox>
                      <w:sizeAuto/>
                      <w:default w:val="0"/>
                    </w:checkBox>
                  </w:ffData>
                </w:fldChar>
              </w:r>
              <w:r w:rsidRPr="003F1D57">
                <w:rPr>
                  <w:b/>
                  <w:bCs/>
                  <w:szCs w:val="21"/>
                </w:rPr>
                <w:instrText xml:space="preserve"> FORMCHECKBOX </w:instrText>
              </w:r>
              <w:r w:rsidR="000511B7" w:rsidRPr="003F1D57">
                <w:rPr>
                  <w:b/>
                  <w:bCs/>
                  <w:szCs w:val="21"/>
                </w:rPr>
              </w:r>
              <w:r w:rsidR="000511B7" w:rsidRPr="003F1D57">
                <w:rPr>
                  <w:b/>
                  <w:bCs/>
                  <w:szCs w:val="21"/>
                </w:rPr>
                <w:fldChar w:fldCharType="end"/>
              </w:r>
              <w:r>
                <w:rPr>
                  <w:rFonts w:hint="eastAsia"/>
                  <w:szCs w:val="21"/>
                </w:rPr>
                <w:t>是</w:t>
              </w:r>
              <w:r>
                <w:rPr>
                  <w:rFonts w:hint="eastAsia"/>
                  <w:szCs w:val="21"/>
                </w:rPr>
                <w:t xml:space="preserve">  </w:t>
              </w:r>
              <w:r w:rsidR="000511B7" w:rsidRPr="003F1D57">
                <w:rPr>
                  <w:b/>
                  <w:bCs/>
                  <w:szCs w:val="21"/>
                </w:rPr>
                <w:fldChar w:fldCharType="begin">
                  <w:ffData>
                    <w:name w:val="复选框型6"/>
                    <w:enabled/>
                    <w:calcOnExit w:val="0"/>
                    <w:checkBox>
                      <w:sizeAuto/>
                      <w:default w:val="0"/>
                    </w:checkBox>
                  </w:ffData>
                </w:fldChar>
              </w:r>
              <w:r w:rsidRPr="003F1D57">
                <w:rPr>
                  <w:b/>
                  <w:bCs/>
                  <w:szCs w:val="21"/>
                </w:rPr>
                <w:instrText xml:space="preserve"> FORMCHECKBOX </w:instrText>
              </w:r>
              <w:r w:rsidR="000511B7" w:rsidRPr="003F1D57">
                <w:rPr>
                  <w:b/>
                  <w:bCs/>
                  <w:szCs w:val="21"/>
                </w:rPr>
              </w:r>
              <w:r w:rsidR="000511B7" w:rsidRPr="003F1D57">
                <w:rPr>
                  <w:b/>
                  <w:bCs/>
                  <w:szCs w:val="21"/>
                </w:rPr>
                <w:fldChar w:fldCharType="end"/>
              </w:r>
              <w:r>
                <w:rPr>
                  <w:rFonts w:hint="eastAsia"/>
                  <w:szCs w:val="21"/>
                </w:rPr>
                <w:t>否</w:t>
              </w:r>
              <w:r>
                <w:rPr>
                  <w:rFonts w:hint="eastAsia"/>
                  <w:szCs w:val="21"/>
                </w:rPr>
                <w:t xml:space="preserve">  </w:t>
              </w:r>
              <w:r w:rsidR="000511B7" w:rsidRPr="00B422C8">
                <w:rPr>
                  <w:bCs/>
                  <w:szCs w:val="21"/>
                </w:rPr>
                <w:fldChar w:fldCharType="begin">
                  <w:ffData>
                    <w:name w:val="复选框型6"/>
                    <w:enabled/>
                    <w:calcOnExit w:val="0"/>
                    <w:checkBox>
                      <w:sizeAuto/>
                      <w:default w:val="0"/>
                    </w:checkBox>
                  </w:ffData>
                </w:fldChar>
              </w:r>
              <w:r w:rsidRPr="00B422C8">
                <w:rPr>
                  <w:bCs/>
                  <w:szCs w:val="21"/>
                </w:rPr>
                <w:instrText xml:space="preserve"> FORMCHECKBOX </w:instrText>
              </w:r>
              <w:r w:rsidR="000511B7" w:rsidRPr="00B422C8">
                <w:rPr>
                  <w:bCs/>
                  <w:szCs w:val="21"/>
                </w:rPr>
              </w:r>
              <w:r w:rsidR="000511B7" w:rsidRPr="00B422C8">
                <w:rPr>
                  <w:bCs/>
                  <w:szCs w:val="21"/>
                </w:rPr>
                <w:fldChar w:fldCharType="end"/>
              </w:r>
              <w:r w:rsidRPr="00B422C8">
                <w:rPr>
                  <w:szCs w:val="21"/>
                </w:rPr>
                <w:t>无关</w:t>
              </w:r>
              <w:r>
                <w:rPr>
                  <w:rFonts w:hint="eastAsia"/>
                  <w:b/>
                  <w:szCs w:val="21"/>
                </w:rPr>
                <w:t>。</w:t>
              </w:r>
            </w:ins>
          </w:p>
          <w:p w:rsidR="00B422C8" w:rsidRDefault="00B422C8" w:rsidP="00B422C8">
            <w:pPr>
              <w:spacing w:line="400" w:lineRule="exact"/>
              <w:rPr>
                <w:ins w:id="364" w:author="邵军亚" w:date="2021-12-14T11:01:00Z"/>
                <w:b/>
              </w:rPr>
            </w:pPr>
            <w:ins w:id="365" w:author="邵军亚" w:date="2021-12-14T11:01:00Z">
              <w:r>
                <w:rPr>
                  <w:rFonts w:hint="eastAsia"/>
                  <w:b/>
                </w:rPr>
                <w:t>检查记录：</w:t>
              </w:r>
            </w:ins>
          </w:p>
          <w:p w:rsidR="00B422C8" w:rsidRPr="005B0403" w:rsidDel="009E4413" w:rsidRDefault="00B422C8" w:rsidP="00421098">
            <w:pPr>
              <w:spacing w:line="400" w:lineRule="exact"/>
              <w:jc w:val="left"/>
              <w:rPr>
                <w:ins w:id="366" w:author="邵军亚" w:date="2021-12-14T11:01:00Z"/>
                <w:b/>
                <w:szCs w:val="21"/>
              </w:rPr>
            </w:pPr>
          </w:p>
        </w:tc>
      </w:tr>
      <w:tr w:rsidR="005B0403" w:rsidDel="00C16542" w:rsidTr="005B0403">
        <w:trPr>
          <w:del w:id="367" w:author="邵军亚" w:date="2021-05-17T10:14:00Z"/>
        </w:trPr>
        <w:tc>
          <w:tcPr>
            <w:tcW w:w="9502" w:type="dxa"/>
          </w:tcPr>
          <w:p w:rsidR="005B0403" w:rsidDel="00C16542" w:rsidRDefault="005B0403" w:rsidP="00421098">
            <w:pPr>
              <w:spacing w:line="400" w:lineRule="exact"/>
              <w:rPr>
                <w:del w:id="368" w:author="邵军亚" w:date="2021-05-17T10:14:00Z"/>
              </w:rPr>
            </w:pPr>
            <w:del w:id="369" w:author="邵军亚" w:date="2021-05-17T10:14:00Z">
              <w:r w:rsidRPr="005B0403" w:rsidDel="00C16542">
                <w:rPr>
                  <w:rFonts w:hint="eastAsia"/>
                  <w:b/>
                </w:rPr>
                <w:delText>9</w:delText>
              </w:r>
              <w:r w:rsidRPr="005B0403" w:rsidDel="00C16542">
                <w:rPr>
                  <w:rFonts w:hint="eastAsia"/>
                  <w:b/>
                </w:rPr>
                <w:delText>、食用菌生产</w:delText>
              </w:r>
              <w:r w:rsidRPr="005B0403" w:rsidDel="00C16542">
                <w:rPr>
                  <w:rFonts w:ascii="黑体" w:hint="eastAsia"/>
                  <w:b/>
                  <w:bCs/>
                  <w:lang w:val="fr-FR"/>
                </w:rPr>
                <w:delText>（</w:delText>
              </w:r>
              <w:r w:rsidRPr="005B0403" w:rsidDel="00C16542">
                <w:rPr>
                  <w:rFonts w:ascii="黑体" w:hint="eastAsia"/>
                  <w:b/>
                  <w:bCs/>
                  <w:lang w:val="fr-FR"/>
                </w:rPr>
                <w:delText>COR-7.3</w:delText>
              </w:r>
              <w:r w:rsidRPr="005B0403" w:rsidDel="00C16542">
                <w:rPr>
                  <w:rFonts w:ascii="黑体" w:hint="eastAsia"/>
                  <w:b/>
                  <w:bCs/>
                  <w:lang w:val="fr-FR"/>
                </w:rPr>
                <w:delText>）</w:delText>
              </w:r>
              <w:r w:rsidRPr="005B0403" w:rsidDel="00C16542">
                <w:rPr>
                  <w:rFonts w:hint="eastAsia"/>
                  <w:b/>
                </w:rPr>
                <w:delText xml:space="preserve"> </w:delText>
              </w:r>
              <w:r w:rsidDel="00C16542">
                <w:rPr>
                  <w:rFonts w:hint="eastAsia"/>
                </w:rPr>
                <w:delText xml:space="preserve">                                            </w:delText>
              </w:r>
              <w:r w:rsidR="000511B7" w:rsidRPr="00EA7180" w:rsidDel="00C16542">
                <w:fldChar w:fldCharType="begin">
                  <w:ffData>
                    <w:name w:val="复选框型13"/>
                    <w:enabled/>
                    <w:calcOnExit w:val="0"/>
                    <w:checkBox>
                      <w:sizeAuto/>
                      <w:default w:val="0"/>
                    </w:checkBox>
                  </w:ffData>
                </w:fldChar>
              </w:r>
              <w:r w:rsidRPr="00EA7180" w:rsidDel="00C16542">
                <w:delInstrText xml:space="preserve"> FORMCHECKBOX </w:delInstrText>
              </w:r>
              <w:r w:rsidR="000511B7" w:rsidRPr="00EA7180" w:rsidDel="00C16542">
                <w:fldChar w:fldCharType="end"/>
              </w:r>
              <w:r w:rsidRPr="00024C7C" w:rsidDel="00C16542">
                <w:rPr>
                  <w:rFonts w:hint="eastAsia"/>
                </w:rPr>
                <w:delText xml:space="preserve"> </w:delText>
              </w:r>
              <w:r w:rsidRPr="00024C7C" w:rsidDel="00C16542">
                <w:rPr>
                  <w:rFonts w:hint="eastAsia"/>
                </w:rPr>
                <w:delText>无关</w:delText>
              </w:r>
            </w:del>
          </w:p>
          <w:p w:rsidR="005B0403" w:rsidRPr="00421098" w:rsidDel="00C16542" w:rsidRDefault="005B0403" w:rsidP="00421098">
            <w:pPr>
              <w:numPr>
                <w:ilvl w:val="0"/>
                <w:numId w:val="16"/>
              </w:numPr>
              <w:spacing w:line="400" w:lineRule="exact"/>
              <w:rPr>
                <w:del w:id="370" w:author="邵军亚" w:date="2021-05-17T10:14:00Z"/>
                <w:rFonts w:cs="Times"/>
                <w:kern w:val="0"/>
                <w:szCs w:val="21"/>
              </w:rPr>
            </w:pPr>
            <w:del w:id="371" w:author="邵军亚" w:date="2021-05-17T10:14:00Z">
              <w:r w:rsidRPr="00421098" w:rsidDel="00C16542">
                <w:rPr>
                  <w:rFonts w:cs="Times" w:hint="eastAsia"/>
                  <w:kern w:val="0"/>
                  <w:szCs w:val="21"/>
                </w:rPr>
                <w:delText>如果是天然基质，是否取自至少三年没有使用过禁用物质的地区生长的植被，并且经过堆制？</w:delText>
              </w:r>
            </w:del>
          </w:p>
          <w:p w:rsidR="005B0403" w:rsidRPr="00421098" w:rsidDel="00C16542" w:rsidRDefault="005B0403" w:rsidP="00421098">
            <w:pPr>
              <w:spacing w:line="400" w:lineRule="exact"/>
              <w:rPr>
                <w:del w:id="372" w:author="邵军亚" w:date="2021-05-17T10:14:00Z"/>
                <w:rFonts w:cs="Times"/>
                <w:kern w:val="0"/>
                <w:szCs w:val="21"/>
              </w:rPr>
            </w:pPr>
          </w:p>
          <w:p w:rsidR="005B0403" w:rsidRPr="00421098" w:rsidDel="00C16542" w:rsidRDefault="005B0403" w:rsidP="00421098">
            <w:pPr>
              <w:numPr>
                <w:ilvl w:val="0"/>
                <w:numId w:val="16"/>
              </w:numPr>
              <w:spacing w:line="400" w:lineRule="exact"/>
              <w:rPr>
                <w:del w:id="373" w:author="邵军亚" w:date="2021-05-17T10:14:00Z"/>
                <w:rFonts w:cs="Times"/>
                <w:kern w:val="0"/>
                <w:szCs w:val="21"/>
              </w:rPr>
            </w:pPr>
            <w:del w:id="374" w:author="邵军亚" w:date="2021-05-17T10:14:00Z">
              <w:r w:rsidRPr="00421098" w:rsidDel="00C16542">
                <w:rPr>
                  <w:rFonts w:cs="Times" w:hint="eastAsia"/>
                  <w:kern w:val="0"/>
                  <w:szCs w:val="21"/>
                </w:rPr>
                <w:delText>作为培养基质的粪肥和所有非有机农业的原料是否都经过堆制？</w:delText>
              </w:r>
            </w:del>
          </w:p>
          <w:p w:rsidR="005B0403" w:rsidRPr="00421098" w:rsidDel="00C16542" w:rsidRDefault="005B0403" w:rsidP="00421098">
            <w:pPr>
              <w:spacing w:line="400" w:lineRule="exact"/>
              <w:rPr>
                <w:del w:id="375" w:author="邵军亚" w:date="2021-05-17T10:14:00Z"/>
                <w:rFonts w:cs="Times"/>
                <w:kern w:val="0"/>
                <w:szCs w:val="21"/>
              </w:rPr>
            </w:pPr>
          </w:p>
          <w:p w:rsidR="005B0403" w:rsidRPr="00421098" w:rsidDel="00C16542" w:rsidRDefault="005B0403" w:rsidP="00421098">
            <w:pPr>
              <w:numPr>
                <w:ilvl w:val="0"/>
                <w:numId w:val="16"/>
              </w:numPr>
              <w:spacing w:line="400" w:lineRule="exact"/>
              <w:rPr>
                <w:del w:id="376" w:author="邵军亚" w:date="2021-05-17T10:14:00Z"/>
                <w:rFonts w:cs="Times"/>
                <w:kern w:val="0"/>
                <w:szCs w:val="21"/>
              </w:rPr>
            </w:pPr>
            <w:del w:id="377" w:author="邵军亚" w:date="2021-05-17T10:14:00Z">
              <w:r w:rsidRPr="00421098" w:rsidDel="00C16542">
                <w:rPr>
                  <w:rFonts w:cs="Times" w:hint="eastAsia"/>
                  <w:kern w:val="0"/>
                  <w:szCs w:val="21"/>
                </w:rPr>
                <w:delText>用于新建和更换的与生长基质接触的木材是否经过禁用物质处理？</w:delText>
              </w:r>
            </w:del>
          </w:p>
          <w:p w:rsidR="005B0403" w:rsidRPr="00421098" w:rsidDel="00C16542" w:rsidRDefault="005B0403" w:rsidP="00421098">
            <w:pPr>
              <w:spacing w:line="400" w:lineRule="exact"/>
              <w:rPr>
                <w:del w:id="378" w:author="邵军亚" w:date="2021-05-17T10:14:00Z"/>
                <w:rFonts w:cs="Times"/>
                <w:kern w:val="0"/>
                <w:szCs w:val="21"/>
              </w:rPr>
            </w:pPr>
          </w:p>
          <w:p w:rsidR="005B0403" w:rsidRPr="00421098" w:rsidDel="00C16542" w:rsidRDefault="005B0403" w:rsidP="00421098">
            <w:pPr>
              <w:numPr>
                <w:ilvl w:val="0"/>
                <w:numId w:val="16"/>
              </w:numPr>
              <w:spacing w:line="400" w:lineRule="exact"/>
              <w:rPr>
                <w:del w:id="379" w:author="邵军亚" w:date="2021-05-17T10:14:00Z"/>
                <w:rFonts w:cs="Times"/>
                <w:kern w:val="0"/>
                <w:szCs w:val="21"/>
              </w:rPr>
            </w:pPr>
            <w:del w:id="380" w:author="邵军亚" w:date="2021-05-17T10:14:00Z">
              <w:r w:rsidRPr="00421098" w:rsidDel="00C16542">
                <w:rPr>
                  <w:rFonts w:cs="Times" w:hint="eastAsia"/>
                  <w:kern w:val="0"/>
                  <w:szCs w:val="21"/>
                </w:rPr>
                <w:delText>食用菌培养地是否有来源于林下层的带病树木残骸？</w:delText>
              </w:r>
            </w:del>
          </w:p>
          <w:p w:rsidR="005B0403" w:rsidRPr="00421098" w:rsidDel="00C16542" w:rsidRDefault="005B0403" w:rsidP="00421098">
            <w:pPr>
              <w:spacing w:line="400" w:lineRule="exact"/>
              <w:rPr>
                <w:del w:id="381" w:author="邵军亚" w:date="2021-05-17T10:14:00Z"/>
                <w:rFonts w:cs="Times"/>
                <w:kern w:val="0"/>
                <w:szCs w:val="21"/>
              </w:rPr>
            </w:pPr>
          </w:p>
          <w:p w:rsidR="005B0403" w:rsidRPr="00421098" w:rsidDel="00C16542" w:rsidRDefault="005B0403" w:rsidP="00421098">
            <w:pPr>
              <w:numPr>
                <w:ilvl w:val="0"/>
                <w:numId w:val="16"/>
              </w:numPr>
              <w:spacing w:line="400" w:lineRule="exact"/>
              <w:rPr>
                <w:del w:id="382" w:author="邵军亚" w:date="2021-05-17T10:14:00Z"/>
                <w:rFonts w:cs="Times"/>
                <w:kern w:val="0"/>
                <w:szCs w:val="21"/>
              </w:rPr>
            </w:pPr>
            <w:del w:id="383" w:author="邵军亚" w:date="2021-05-17T10:14:00Z">
              <w:r w:rsidRPr="00421098" w:rsidDel="00C16542">
                <w:rPr>
                  <w:rFonts w:cs="Times" w:hint="eastAsia"/>
                  <w:kern w:val="0"/>
                  <w:szCs w:val="21"/>
                </w:rPr>
                <w:delText>带病的食用菌菌株是否烧毁，移至距离生产地至少</w:delText>
              </w:r>
              <w:r w:rsidRPr="00421098" w:rsidDel="00C16542">
                <w:rPr>
                  <w:rFonts w:cs="Times" w:hint="eastAsia"/>
                  <w:kern w:val="0"/>
                  <w:szCs w:val="21"/>
                </w:rPr>
                <w:delText>50</w:delText>
              </w:r>
              <w:r w:rsidRPr="00421098" w:rsidDel="00C16542">
                <w:rPr>
                  <w:rFonts w:cs="Times" w:hint="eastAsia"/>
                  <w:kern w:val="0"/>
                  <w:szCs w:val="21"/>
                </w:rPr>
                <w:delText>米外，或转移到可以接受的填埋场？</w:delText>
              </w:r>
            </w:del>
          </w:p>
          <w:p w:rsidR="005B0403" w:rsidRPr="00421098" w:rsidDel="00C16542" w:rsidRDefault="005B0403" w:rsidP="00421098">
            <w:pPr>
              <w:spacing w:line="400" w:lineRule="exact"/>
              <w:rPr>
                <w:del w:id="384" w:author="邵军亚" w:date="2021-05-17T10:14:00Z"/>
                <w:rFonts w:cs="Times"/>
                <w:kern w:val="0"/>
                <w:szCs w:val="21"/>
              </w:rPr>
            </w:pPr>
          </w:p>
          <w:p w:rsidR="005B0403" w:rsidRPr="00421098" w:rsidDel="00C16542" w:rsidRDefault="005B0403" w:rsidP="00421098">
            <w:pPr>
              <w:numPr>
                <w:ilvl w:val="0"/>
                <w:numId w:val="16"/>
              </w:numPr>
              <w:spacing w:line="400" w:lineRule="exact"/>
              <w:rPr>
                <w:del w:id="385" w:author="邵军亚" w:date="2021-05-17T10:14:00Z"/>
                <w:u w:val="single"/>
              </w:rPr>
            </w:pPr>
            <w:del w:id="386" w:author="邵军亚" w:date="2021-05-17T10:14:00Z">
              <w:r w:rsidRPr="00421098" w:rsidDel="00C16542">
                <w:rPr>
                  <w:rFonts w:cs="Times" w:hint="eastAsia"/>
                  <w:kern w:val="0"/>
                  <w:szCs w:val="21"/>
                </w:rPr>
                <w:delText>是否使用设备清洁剂，以及杀菌剂和消毒剂？如是，请列出。</w:delText>
              </w:r>
            </w:del>
          </w:p>
          <w:p w:rsidR="005B0403" w:rsidRPr="00421098" w:rsidDel="00C16542" w:rsidRDefault="005B0403" w:rsidP="00421098">
            <w:pPr>
              <w:spacing w:line="400" w:lineRule="exact"/>
              <w:rPr>
                <w:del w:id="387" w:author="邵军亚" w:date="2021-05-17T10:14:00Z"/>
                <w:rFonts w:cs="Times"/>
                <w:kern w:val="0"/>
                <w:szCs w:val="21"/>
              </w:rPr>
            </w:pPr>
          </w:p>
        </w:tc>
      </w:tr>
      <w:tr w:rsidR="005B0403" w:rsidTr="00357432">
        <w:trPr>
          <w:trHeight w:val="480"/>
          <w:trPrChange w:id="388" w:author="邵军亚" w:date="2021-12-14T11:12:00Z">
            <w:trPr>
              <w:trHeight w:val="480"/>
            </w:trPr>
          </w:trPrChange>
        </w:trPr>
        <w:tc>
          <w:tcPr>
            <w:tcW w:w="9502" w:type="dxa"/>
            <w:tcBorders>
              <w:bottom w:val="single" w:sz="4" w:space="0" w:color="auto"/>
            </w:tcBorders>
            <w:tcPrChange w:id="389" w:author="邵军亚" w:date="2021-12-14T11:12:00Z">
              <w:tcPr>
                <w:tcW w:w="9502" w:type="dxa"/>
              </w:tcPr>
            </w:tcPrChange>
          </w:tcPr>
          <w:p w:rsidR="005B0403" w:rsidRDefault="005B0403" w:rsidP="00421098">
            <w:pPr>
              <w:spacing w:line="400" w:lineRule="exact"/>
              <w:rPr>
                <w:ins w:id="390" w:author="Windows 用户" w:date="2021-05-18T16:33:00Z"/>
              </w:rPr>
            </w:pPr>
            <w:r w:rsidRPr="005B0403">
              <w:rPr>
                <w:rFonts w:hint="eastAsia"/>
                <w:b/>
              </w:rPr>
              <w:t>10</w:t>
            </w:r>
            <w:r w:rsidRPr="005B0403">
              <w:rPr>
                <w:rFonts w:hint="eastAsia"/>
                <w:b/>
              </w:rPr>
              <w:t>、芽菜</w:t>
            </w:r>
            <w:ins w:id="391" w:author="Windows 用户" w:date="2021-05-18T16:32:00Z">
              <w:r w:rsidR="00601BF4">
                <w:rPr>
                  <w:rFonts w:hint="eastAsia"/>
                  <w:b/>
                </w:rPr>
                <w:t>、嫩芽和苗菜</w:t>
              </w:r>
            </w:ins>
            <w:r w:rsidRPr="005B0403">
              <w:rPr>
                <w:rFonts w:hint="eastAsia"/>
                <w:b/>
              </w:rPr>
              <w:t>生产</w:t>
            </w:r>
            <w:r w:rsidRPr="005B0403">
              <w:rPr>
                <w:rFonts w:ascii="黑体" w:hint="eastAsia"/>
                <w:b/>
                <w:bCs/>
                <w:lang w:val="fr-FR"/>
              </w:rPr>
              <w:t>（</w:t>
            </w:r>
            <w:r w:rsidRPr="005B0403">
              <w:rPr>
                <w:rFonts w:ascii="黑体" w:hint="eastAsia"/>
                <w:b/>
                <w:bCs/>
                <w:lang w:val="fr-FR"/>
              </w:rPr>
              <w:t>COR-7.4.</w:t>
            </w:r>
            <w:r w:rsidRPr="005B0403">
              <w:rPr>
                <w:rFonts w:ascii="黑体" w:hint="eastAsia"/>
                <w:b/>
                <w:bCs/>
                <w:lang w:val="fr-FR"/>
              </w:rPr>
              <w:t>）</w:t>
            </w:r>
            <w:r w:rsidRPr="00421098">
              <w:rPr>
                <w:rFonts w:ascii="黑体" w:hint="eastAsia"/>
                <w:bCs/>
                <w:lang w:val="fr-FR"/>
              </w:rPr>
              <w:t xml:space="preserve"> </w:t>
            </w:r>
            <w:r>
              <w:rPr>
                <w:rFonts w:hint="eastAsia"/>
              </w:rPr>
              <w:t xml:space="preserve">                                          </w:t>
            </w:r>
            <w:r w:rsidR="000511B7" w:rsidRPr="00EA7180">
              <w:fldChar w:fldCharType="begin">
                <w:ffData>
                  <w:name w:val="复选框型13"/>
                  <w:enabled/>
                  <w:calcOnExit w:val="0"/>
                  <w:checkBox>
                    <w:sizeAuto/>
                    <w:default w:val="0"/>
                  </w:checkBox>
                </w:ffData>
              </w:fldChar>
            </w:r>
            <w:r w:rsidRPr="00EA7180">
              <w:instrText xml:space="preserve"> FORMCHECKBOX </w:instrText>
            </w:r>
            <w:r w:rsidR="000511B7" w:rsidRPr="00EA7180">
              <w:fldChar w:fldCharType="end"/>
            </w:r>
            <w:r w:rsidRPr="00024C7C">
              <w:rPr>
                <w:rFonts w:hint="eastAsia"/>
              </w:rPr>
              <w:t xml:space="preserve"> </w:t>
            </w:r>
            <w:r w:rsidRPr="00024C7C">
              <w:rPr>
                <w:rFonts w:hint="eastAsia"/>
              </w:rPr>
              <w:t>无关</w:t>
            </w:r>
          </w:p>
          <w:p w:rsidR="00601BF4" w:rsidRPr="00421098" w:rsidRDefault="00601BF4" w:rsidP="00421098">
            <w:pPr>
              <w:spacing w:line="400" w:lineRule="exact"/>
              <w:rPr>
                <w:u w:val="single"/>
              </w:rPr>
            </w:pPr>
            <w:ins w:id="392" w:author="Windows 用户" w:date="2021-05-18T16:33:00Z">
              <w:r w:rsidRPr="00601BF4">
                <w:rPr>
                  <w:rFonts w:hint="eastAsia"/>
                  <w:u w:val="single"/>
                </w:rPr>
                <w:t>适用于主要在吸胀后</w:t>
              </w:r>
              <w:r w:rsidRPr="00601BF4">
                <w:rPr>
                  <w:rFonts w:hint="eastAsia"/>
                  <w:u w:val="single"/>
                </w:rPr>
                <w:t>30</w:t>
              </w:r>
              <w:r w:rsidRPr="00601BF4">
                <w:rPr>
                  <w:rFonts w:hint="eastAsia"/>
                  <w:u w:val="single"/>
                </w:rPr>
                <w:t>日内收获的植物，包括连根消费的作物（如芽菜和微根芽菜</w:t>
              </w:r>
              <w:r w:rsidRPr="00601BF4">
                <w:rPr>
                  <w:rFonts w:hint="eastAsia"/>
                  <w:u w:val="single"/>
                </w:rPr>
                <w:t>nanoshoots</w:t>
              </w:r>
              <w:r w:rsidRPr="00601BF4">
                <w:rPr>
                  <w:rFonts w:hint="eastAsia"/>
                  <w:u w:val="single"/>
                </w:rPr>
                <w:t>）和从根处剪切收获的作物（如嫩芽和苗菜）。</w:t>
              </w:r>
              <w:r>
                <w:rPr>
                  <w:rFonts w:hint="eastAsia"/>
                  <w:u w:val="single"/>
                </w:rPr>
                <w:t>该</w:t>
              </w:r>
              <w:r w:rsidRPr="00601BF4">
                <w:rPr>
                  <w:rFonts w:hint="eastAsia"/>
                  <w:u w:val="single"/>
                </w:rPr>
                <w:t>条款不适用于整株产品（如生菜和小白菜）。</w:t>
              </w:r>
            </w:ins>
          </w:p>
          <w:p w:rsidR="005B0403" w:rsidRDefault="005B0403" w:rsidP="00421098">
            <w:pPr>
              <w:numPr>
                <w:ilvl w:val="0"/>
                <w:numId w:val="17"/>
              </w:numPr>
              <w:spacing w:line="400" w:lineRule="exact"/>
            </w:pPr>
            <w:r>
              <w:rPr>
                <w:rFonts w:hint="eastAsia"/>
              </w:rPr>
              <w:t>是否使用</w:t>
            </w:r>
            <w:del w:id="393" w:author="邵军亚" w:date="2021-05-19T11:18:00Z">
              <w:r w:rsidDel="00200400">
                <w:rPr>
                  <w:rFonts w:hint="eastAsia"/>
                </w:rPr>
                <w:delText>按加拿大国家标准生产的</w:delText>
              </w:r>
            </w:del>
            <w:ins w:id="394" w:author="邵军亚" w:date="2021-05-19T11:18:00Z">
              <w:r w:rsidR="00200400">
                <w:rPr>
                  <w:rFonts w:hint="eastAsia"/>
                </w:rPr>
                <w:t>有机</w:t>
              </w:r>
            </w:ins>
            <w:r>
              <w:rPr>
                <w:rFonts w:hint="eastAsia"/>
              </w:rPr>
              <w:t>种子？</w:t>
            </w:r>
            <w:ins w:id="395" w:author="邵军亚" w:date="2021-05-19T11:19:00Z">
              <w:r w:rsidR="000511B7" w:rsidRPr="00421098">
                <w:rPr>
                  <w:szCs w:val="21"/>
                </w:rPr>
                <w:fldChar w:fldCharType="begin">
                  <w:ffData>
                    <w:name w:val="Check10"/>
                    <w:enabled/>
                    <w:calcOnExit w:val="0"/>
                    <w:checkBox>
                      <w:sizeAuto/>
                      <w:default w:val="0"/>
                    </w:checkBox>
                  </w:ffData>
                </w:fldChar>
              </w:r>
              <w:r w:rsidR="00200400" w:rsidRPr="00421098">
                <w:rPr>
                  <w:szCs w:val="21"/>
                </w:rPr>
                <w:instrText xml:space="preserve"> FORMCHECKBOX </w:instrText>
              </w:r>
              <w:r w:rsidR="000511B7" w:rsidRPr="00421098">
                <w:rPr>
                  <w:szCs w:val="21"/>
                </w:rPr>
              </w:r>
              <w:r w:rsidR="000511B7" w:rsidRPr="00421098">
                <w:rPr>
                  <w:szCs w:val="21"/>
                </w:rPr>
                <w:fldChar w:fldCharType="end"/>
              </w:r>
              <w:r w:rsidR="00200400">
                <w:rPr>
                  <w:rFonts w:hint="eastAsia"/>
                  <w:szCs w:val="21"/>
                </w:rPr>
                <w:t>否</w:t>
              </w:r>
              <w:r w:rsidR="00200400">
                <w:rPr>
                  <w:rFonts w:hint="eastAsia"/>
                  <w:szCs w:val="21"/>
                </w:rPr>
                <w:t xml:space="preserve">  </w:t>
              </w:r>
              <w:r w:rsidR="000511B7" w:rsidRPr="00421098">
                <w:rPr>
                  <w:szCs w:val="21"/>
                </w:rPr>
                <w:fldChar w:fldCharType="begin">
                  <w:ffData>
                    <w:name w:val="Check10"/>
                    <w:enabled/>
                    <w:calcOnExit w:val="0"/>
                    <w:checkBox>
                      <w:sizeAuto/>
                      <w:default w:val="0"/>
                    </w:checkBox>
                  </w:ffData>
                </w:fldChar>
              </w:r>
              <w:r w:rsidR="00200400" w:rsidRPr="00421098">
                <w:rPr>
                  <w:szCs w:val="21"/>
                </w:rPr>
                <w:instrText xml:space="preserve"> FORMCHECKBOX </w:instrText>
              </w:r>
              <w:r w:rsidR="000511B7" w:rsidRPr="00421098">
                <w:rPr>
                  <w:szCs w:val="21"/>
                </w:rPr>
              </w:r>
              <w:r w:rsidR="000511B7" w:rsidRPr="00421098">
                <w:rPr>
                  <w:szCs w:val="21"/>
                </w:rPr>
                <w:fldChar w:fldCharType="end"/>
              </w:r>
              <w:r w:rsidR="00200400">
                <w:rPr>
                  <w:rFonts w:hint="eastAsia"/>
                  <w:szCs w:val="21"/>
                </w:rPr>
                <w:t>是。如是，</w:t>
              </w:r>
            </w:ins>
            <w:r>
              <w:rPr>
                <w:rFonts w:hint="eastAsia"/>
              </w:rPr>
              <w:t>请</w:t>
            </w:r>
            <w:del w:id="396" w:author="邵军亚" w:date="2021-05-19T11:19:00Z">
              <w:r w:rsidDel="00200400">
                <w:rPr>
                  <w:rFonts w:hint="eastAsia"/>
                </w:rPr>
                <w:delText>出示</w:delText>
              </w:r>
            </w:del>
            <w:ins w:id="397" w:author="邵军亚" w:date="2021-05-19T11:19:00Z">
              <w:r w:rsidR="00200400">
                <w:rPr>
                  <w:rFonts w:hint="eastAsia"/>
                </w:rPr>
                <w:t>提供</w:t>
              </w:r>
            </w:ins>
            <w:r>
              <w:rPr>
                <w:rFonts w:hint="eastAsia"/>
              </w:rPr>
              <w:t>相关证明材料。</w:t>
            </w:r>
          </w:p>
          <w:p w:rsidR="008238A3" w:rsidRDefault="008238A3" w:rsidP="00A357C0">
            <w:pPr>
              <w:spacing w:line="400" w:lineRule="exact"/>
              <w:ind w:left="360"/>
            </w:pPr>
          </w:p>
          <w:p w:rsidR="008238A3" w:rsidRDefault="008238A3" w:rsidP="00421098">
            <w:pPr>
              <w:numPr>
                <w:ilvl w:val="0"/>
                <w:numId w:val="17"/>
              </w:numPr>
              <w:spacing w:line="400" w:lineRule="exact"/>
            </w:pPr>
            <w:r>
              <w:rPr>
                <w:rFonts w:hint="eastAsia"/>
              </w:rPr>
              <w:t>采取何种栽培方式？</w:t>
            </w:r>
            <w:r w:rsidR="000511B7" w:rsidRPr="00EA7180">
              <w:fldChar w:fldCharType="begin">
                <w:ffData>
                  <w:name w:val="复选框型13"/>
                  <w:enabled/>
                  <w:calcOnExit w:val="0"/>
                  <w:checkBox>
                    <w:sizeAuto/>
                    <w:default w:val="0"/>
                  </w:checkBox>
                </w:ffData>
              </w:fldChar>
            </w:r>
            <w:r w:rsidRPr="00EA7180">
              <w:instrText xml:space="preserve"> FORMCHECKBOX </w:instrText>
            </w:r>
            <w:r w:rsidR="000511B7" w:rsidRPr="00EA7180">
              <w:fldChar w:fldCharType="end"/>
            </w:r>
            <w:r>
              <w:rPr>
                <w:rFonts w:hint="eastAsia"/>
              </w:rPr>
              <w:t>水培</w:t>
            </w:r>
            <w:r w:rsidR="00A93EF8">
              <w:rPr>
                <w:rFonts w:hint="eastAsia"/>
              </w:rPr>
              <w:t xml:space="preserve"> </w:t>
            </w:r>
            <w:r w:rsidR="000511B7" w:rsidRPr="00EA7180">
              <w:fldChar w:fldCharType="begin">
                <w:ffData>
                  <w:name w:val="复选框型13"/>
                  <w:enabled/>
                  <w:calcOnExit w:val="0"/>
                  <w:checkBox>
                    <w:sizeAuto/>
                    <w:default w:val="0"/>
                  </w:checkBox>
                </w:ffData>
              </w:fldChar>
            </w:r>
            <w:r w:rsidRPr="00EA7180">
              <w:instrText xml:space="preserve"> FORMCHECKBOX </w:instrText>
            </w:r>
            <w:r w:rsidR="000511B7" w:rsidRPr="00EA7180">
              <w:fldChar w:fldCharType="end"/>
            </w:r>
            <w:del w:id="398" w:author="Windows 用户" w:date="2021-05-18T16:34:00Z">
              <w:r w:rsidDel="00601BF4">
                <w:rPr>
                  <w:rFonts w:hint="eastAsia"/>
                </w:rPr>
                <w:delText>土培</w:delText>
              </w:r>
            </w:del>
            <w:ins w:id="399" w:author="Windows 用户" w:date="2021-05-18T16:34:00Z">
              <w:r w:rsidR="00601BF4">
                <w:rPr>
                  <w:rFonts w:hint="eastAsia"/>
                </w:rPr>
                <w:t>基质栽培</w:t>
              </w:r>
            </w:ins>
            <w:ins w:id="400" w:author="邵军亚" w:date="2021-05-19T15:57:00Z">
              <w:r w:rsidR="00E26596">
                <w:rPr>
                  <w:rFonts w:hint="eastAsia"/>
                </w:rPr>
                <w:t>。如采用水培方式，是否使用肥料？</w:t>
              </w:r>
              <w:r w:rsidR="000511B7" w:rsidRPr="00421098">
                <w:rPr>
                  <w:szCs w:val="21"/>
                </w:rPr>
                <w:fldChar w:fldCharType="begin">
                  <w:ffData>
                    <w:name w:val="Check10"/>
                    <w:enabled/>
                    <w:calcOnExit w:val="0"/>
                    <w:checkBox>
                      <w:sizeAuto/>
                      <w:default w:val="0"/>
                    </w:checkBox>
                  </w:ffData>
                </w:fldChar>
              </w:r>
              <w:r w:rsidR="00E26596" w:rsidRPr="00421098">
                <w:rPr>
                  <w:szCs w:val="21"/>
                </w:rPr>
                <w:instrText xml:space="preserve"> FORMCHECKBOX </w:instrText>
              </w:r>
              <w:r w:rsidR="000511B7" w:rsidRPr="00421098">
                <w:rPr>
                  <w:szCs w:val="21"/>
                </w:rPr>
              </w:r>
              <w:r w:rsidR="000511B7" w:rsidRPr="00421098">
                <w:rPr>
                  <w:szCs w:val="21"/>
                </w:rPr>
                <w:fldChar w:fldCharType="end"/>
              </w:r>
              <w:r w:rsidR="00E26596">
                <w:rPr>
                  <w:rFonts w:hint="eastAsia"/>
                  <w:szCs w:val="21"/>
                </w:rPr>
                <w:t>否</w:t>
              </w:r>
              <w:r w:rsidR="00E26596">
                <w:rPr>
                  <w:rFonts w:hint="eastAsia"/>
                  <w:szCs w:val="21"/>
                </w:rPr>
                <w:t xml:space="preserve">  </w:t>
              </w:r>
              <w:r w:rsidR="000511B7" w:rsidRPr="00421098">
                <w:rPr>
                  <w:szCs w:val="21"/>
                </w:rPr>
                <w:fldChar w:fldCharType="begin">
                  <w:ffData>
                    <w:name w:val="Check10"/>
                    <w:enabled/>
                    <w:calcOnExit w:val="0"/>
                    <w:checkBox>
                      <w:sizeAuto/>
                      <w:default w:val="0"/>
                    </w:checkBox>
                  </w:ffData>
                </w:fldChar>
              </w:r>
              <w:r w:rsidR="00E26596" w:rsidRPr="00421098">
                <w:rPr>
                  <w:szCs w:val="21"/>
                </w:rPr>
                <w:instrText xml:space="preserve"> FORMCHECKBOX </w:instrText>
              </w:r>
              <w:r w:rsidR="000511B7" w:rsidRPr="00421098">
                <w:rPr>
                  <w:szCs w:val="21"/>
                </w:rPr>
              </w:r>
              <w:r w:rsidR="000511B7" w:rsidRPr="00421098">
                <w:rPr>
                  <w:szCs w:val="21"/>
                </w:rPr>
                <w:fldChar w:fldCharType="end"/>
              </w:r>
              <w:r w:rsidR="00E26596">
                <w:rPr>
                  <w:rFonts w:hint="eastAsia"/>
                  <w:szCs w:val="21"/>
                </w:rPr>
                <w:t>是。</w:t>
              </w:r>
            </w:ins>
          </w:p>
          <w:p w:rsidR="005B0403" w:rsidRDefault="005B0403" w:rsidP="00421098">
            <w:pPr>
              <w:spacing w:line="400" w:lineRule="exact"/>
            </w:pPr>
          </w:p>
          <w:p w:rsidR="00601BF4" w:rsidRDefault="00601BF4" w:rsidP="00601BF4">
            <w:pPr>
              <w:numPr>
                <w:ilvl w:val="0"/>
                <w:numId w:val="17"/>
              </w:numPr>
              <w:spacing w:line="400" w:lineRule="exact"/>
              <w:rPr>
                <w:ins w:id="401" w:author="Windows 用户" w:date="2021-05-18T16:39:00Z"/>
              </w:rPr>
            </w:pPr>
            <w:ins w:id="402" w:author="Windows 用户" w:date="2021-05-18T16:40:00Z">
              <w:r>
                <w:rPr>
                  <w:rFonts w:hint="eastAsia"/>
                </w:rPr>
                <w:t>如采用水培方式，水培</w:t>
              </w:r>
            </w:ins>
            <w:ins w:id="403" w:author="Windows 用户" w:date="2021-05-18T16:38:00Z">
              <w:r>
                <w:rPr>
                  <w:rFonts w:hint="eastAsia"/>
                </w:rPr>
                <w:t>容器是否</w:t>
              </w:r>
            </w:ins>
            <w:ins w:id="404" w:author="Windows 用户" w:date="2021-05-18T16:39:00Z">
              <w:r>
                <w:rPr>
                  <w:rFonts w:hint="eastAsia"/>
                </w:rPr>
                <w:t>采用</w:t>
              </w:r>
            </w:ins>
            <w:ins w:id="405" w:author="Windows 用户" w:date="2021-05-18T16:38:00Z">
              <w:r w:rsidRPr="00601BF4">
                <w:rPr>
                  <w:rFonts w:hint="eastAsia"/>
                </w:rPr>
                <w:t>未经处理的植物源材料（如粗麻布、椰糠和纤维）</w:t>
              </w:r>
            </w:ins>
            <w:ins w:id="406" w:author="Windows 用户" w:date="2021-05-18T16:39:00Z">
              <w:r>
                <w:rPr>
                  <w:rFonts w:hint="eastAsia"/>
                </w:rPr>
                <w:t>？</w:t>
              </w:r>
            </w:ins>
            <w:ins w:id="407" w:author="邵军亚" w:date="2021-05-19T15:56:00Z">
              <w:r w:rsidR="000511B7" w:rsidRPr="00421098">
                <w:rPr>
                  <w:szCs w:val="21"/>
                </w:rPr>
                <w:fldChar w:fldCharType="begin">
                  <w:ffData>
                    <w:name w:val="Check10"/>
                    <w:enabled/>
                    <w:calcOnExit w:val="0"/>
                    <w:checkBox>
                      <w:sizeAuto/>
                      <w:default w:val="0"/>
                    </w:checkBox>
                  </w:ffData>
                </w:fldChar>
              </w:r>
              <w:r w:rsidR="00E26596" w:rsidRPr="00421098">
                <w:rPr>
                  <w:szCs w:val="21"/>
                </w:rPr>
                <w:instrText xml:space="preserve"> FORMCHECKBOX </w:instrText>
              </w:r>
              <w:r w:rsidR="000511B7" w:rsidRPr="00421098">
                <w:rPr>
                  <w:szCs w:val="21"/>
                </w:rPr>
              </w:r>
              <w:r w:rsidR="000511B7" w:rsidRPr="00421098">
                <w:rPr>
                  <w:szCs w:val="21"/>
                </w:rPr>
                <w:fldChar w:fldCharType="end"/>
              </w:r>
              <w:r w:rsidR="00E26596">
                <w:rPr>
                  <w:rFonts w:hint="eastAsia"/>
                  <w:szCs w:val="21"/>
                </w:rPr>
                <w:t>否</w:t>
              </w:r>
              <w:r w:rsidR="00E26596">
                <w:rPr>
                  <w:rFonts w:hint="eastAsia"/>
                  <w:szCs w:val="21"/>
                </w:rPr>
                <w:t xml:space="preserve">  </w:t>
              </w:r>
              <w:r w:rsidR="000511B7" w:rsidRPr="00421098">
                <w:rPr>
                  <w:szCs w:val="21"/>
                </w:rPr>
                <w:fldChar w:fldCharType="begin">
                  <w:ffData>
                    <w:name w:val="Check10"/>
                    <w:enabled/>
                    <w:calcOnExit w:val="0"/>
                    <w:checkBox>
                      <w:sizeAuto/>
                      <w:default w:val="0"/>
                    </w:checkBox>
                  </w:ffData>
                </w:fldChar>
              </w:r>
              <w:r w:rsidR="00E26596" w:rsidRPr="00421098">
                <w:rPr>
                  <w:szCs w:val="21"/>
                </w:rPr>
                <w:instrText xml:space="preserve"> FORMCHECKBOX </w:instrText>
              </w:r>
              <w:r w:rsidR="000511B7" w:rsidRPr="00421098">
                <w:rPr>
                  <w:szCs w:val="21"/>
                </w:rPr>
              </w:r>
              <w:r w:rsidR="000511B7" w:rsidRPr="00421098">
                <w:rPr>
                  <w:szCs w:val="21"/>
                </w:rPr>
                <w:fldChar w:fldCharType="end"/>
              </w:r>
              <w:r w:rsidR="00E26596">
                <w:rPr>
                  <w:rFonts w:hint="eastAsia"/>
                  <w:szCs w:val="21"/>
                </w:rPr>
                <w:t>是。</w:t>
              </w:r>
            </w:ins>
          </w:p>
          <w:p w:rsidR="00000000" w:rsidRDefault="004F29D7">
            <w:pPr>
              <w:spacing w:line="400" w:lineRule="exact"/>
              <w:ind w:left="360"/>
              <w:rPr>
                <w:ins w:id="408" w:author="Windows 用户" w:date="2021-05-18T16:38:00Z"/>
              </w:rPr>
              <w:pPrChange w:id="409" w:author="邵军亚" w:date="2021-05-19T11:29:00Z">
                <w:pPr>
                  <w:numPr>
                    <w:numId w:val="17"/>
                  </w:numPr>
                  <w:tabs>
                    <w:tab w:val="num" w:pos="360"/>
                  </w:tabs>
                  <w:spacing w:line="400" w:lineRule="exact"/>
                  <w:ind w:left="360" w:hanging="360"/>
                </w:pPr>
              </w:pPrChange>
            </w:pPr>
          </w:p>
          <w:p w:rsidR="00715C63" w:rsidRDefault="005B0403" w:rsidP="00601BF4">
            <w:pPr>
              <w:numPr>
                <w:ilvl w:val="0"/>
                <w:numId w:val="17"/>
              </w:numPr>
              <w:spacing w:line="400" w:lineRule="exact"/>
              <w:rPr>
                <w:ins w:id="410" w:author="邵军亚" w:date="2021-05-19T11:30:00Z"/>
              </w:rPr>
            </w:pPr>
            <w:r>
              <w:rPr>
                <w:rFonts w:hint="eastAsia"/>
              </w:rPr>
              <w:t>使用何种水源？</w:t>
            </w:r>
            <w:ins w:id="411" w:author="邵军亚" w:date="2021-05-19T11:29:00Z">
              <w:r w:rsidR="00715C63">
                <w:rPr>
                  <w:rFonts w:hint="eastAsia"/>
                </w:rPr>
                <w:t>_____________</w:t>
              </w:r>
            </w:ins>
            <w:ins w:id="412" w:author="邵军亚" w:date="2021-05-19T11:30:00Z">
              <w:r w:rsidR="00715C63">
                <w:rPr>
                  <w:rFonts w:hint="eastAsia"/>
                </w:rPr>
                <w:t>；</w:t>
              </w:r>
            </w:ins>
          </w:p>
          <w:p w:rsidR="00000000" w:rsidRDefault="005B0403">
            <w:pPr>
              <w:spacing w:line="400" w:lineRule="exact"/>
              <w:ind w:left="360"/>
              <w:rPr>
                <w:ins w:id="413" w:author="邵军亚" w:date="2021-05-19T11:31:00Z"/>
              </w:rPr>
              <w:pPrChange w:id="414" w:author="邵军亚" w:date="2021-05-19T11:30:00Z">
                <w:pPr>
                  <w:numPr>
                    <w:numId w:val="17"/>
                  </w:numPr>
                  <w:tabs>
                    <w:tab w:val="num" w:pos="360"/>
                  </w:tabs>
                  <w:spacing w:line="400" w:lineRule="exact"/>
                  <w:ind w:left="360" w:hanging="360"/>
                </w:pPr>
              </w:pPrChange>
            </w:pPr>
            <w:del w:id="415" w:author="邵军亚" w:date="2021-05-19T11:29:00Z">
              <w:r w:rsidDel="00715C63">
                <w:rPr>
                  <w:rFonts w:hint="eastAsia"/>
                </w:rPr>
                <w:delText>请</w:delText>
              </w:r>
            </w:del>
            <w:ins w:id="416" w:author="邵军亚" w:date="2021-05-19T11:30:00Z">
              <w:r w:rsidR="00715C63">
                <w:rPr>
                  <w:rFonts w:hint="eastAsia"/>
                </w:rPr>
                <w:t>是否</w:t>
              </w:r>
            </w:ins>
            <w:del w:id="417" w:author="邵军亚" w:date="2021-05-19T11:30:00Z">
              <w:r w:rsidDel="00715C63">
                <w:rPr>
                  <w:rFonts w:hint="eastAsia"/>
                </w:rPr>
                <w:delText>说明用</w:delText>
              </w:r>
            </w:del>
            <w:ins w:id="418" w:author="邵军亚" w:date="2021-05-19T11:30:00Z">
              <w:r w:rsidR="00715C63">
                <w:rPr>
                  <w:rFonts w:hint="eastAsia"/>
                </w:rPr>
                <w:t>对</w:t>
              </w:r>
            </w:ins>
            <w:r>
              <w:rPr>
                <w:rFonts w:hint="eastAsia"/>
              </w:rPr>
              <w:t>水</w:t>
            </w:r>
            <w:ins w:id="419" w:author="邵军亚" w:date="2021-05-19T11:30:00Z">
              <w:r w:rsidR="00715C63">
                <w:rPr>
                  <w:rFonts w:hint="eastAsia"/>
                </w:rPr>
                <w:t>进行处理？</w:t>
              </w:r>
              <w:r w:rsidR="000511B7" w:rsidRPr="00421098">
                <w:rPr>
                  <w:szCs w:val="21"/>
                </w:rPr>
                <w:fldChar w:fldCharType="begin">
                  <w:ffData>
                    <w:name w:val="Check10"/>
                    <w:enabled/>
                    <w:calcOnExit w:val="0"/>
                    <w:checkBox>
                      <w:sizeAuto/>
                      <w:default w:val="0"/>
                    </w:checkBox>
                  </w:ffData>
                </w:fldChar>
              </w:r>
              <w:r w:rsidR="00715C63" w:rsidRPr="00421098">
                <w:rPr>
                  <w:szCs w:val="21"/>
                </w:rPr>
                <w:instrText xml:space="preserve"> FORMCHECKBOX </w:instrText>
              </w:r>
              <w:r w:rsidR="000511B7" w:rsidRPr="00421098">
                <w:rPr>
                  <w:szCs w:val="21"/>
                </w:rPr>
              </w:r>
              <w:r w:rsidR="000511B7" w:rsidRPr="00421098">
                <w:rPr>
                  <w:szCs w:val="21"/>
                </w:rPr>
                <w:fldChar w:fldCharType="end"/>
              </w:r>
              <w:r w:rsidR="00715C63">
                <w:rPr>
                  <w:rFonts w:hint="eastAsia"/>
                  <w:szCs w:val="21"/>
                </w:rPr>
                <w:t>否</w:t>
              </w:r>
              <w:r w:rsidR="00715C63">
                <w:rPr>
                  <w:rFonts w:hint="eastAsia"/>
                  <w:szCs w:val="21"/>
                </w:rPr>
                <w:t xml:space="preserve">  </w:t>
              </w:r>
              <w:r w:rsidR="000511B7" w:rsidRPr="00421098">
                <w:rPr>
                  <w:szCs w:val="21"/>
                </w:rPr>
                <w:fldChar w:fldCharType="begin">
                  <w:ffData>
                    <w:name w:val="Check10"/>
                    <w:enabled/>
                    <w:calcOnExit w:val="0"/>
                    <w:checkBox>
                      <w:sizeAuto/>
                      <w:default w:val="0"/>
                    </w:checkBox>
                  </w:ffData>
                </w:fldChar>
              </w:r>
              <w:r w:rsidR="00715C63" w:rsidRPr="00421098">
                <w:rPr>
                  <w:szCs w:val="21"/>
                </w:rPr>
                <w:instrText xml:space="preserve"> FORMCHECKBOX </w:instrText>
              </w:r>
              <w:r w:rsidR="000511B7" w:rsidRPr="00421098">
                <w:rPr>
                  <w:szCs w:val="21"/>
                </w:rPr>
              </w:r>
              <w:r w:rsidR="000511B7" w:rsidRPr="00421098">
                <w:rPr>
                  <w:szCs w:val="21"/>
                </w:rPr>
                <w:fldChar w:fldCharType="end"/>
              </w:r>
              <w:r w:rsidR="00715C63">
                <w:rPr>
                  <w:rFonts w:hint="eastAsia"/>
                  <w:szCs w:val="21"/>
                </w:rPr>
                <w:t>是。如是，请描述</w:t>
              </w:r>
            </w:ins>
            <w:r>
              <w:rPr>
                <w:rFonts w:hint="eastAsia"/>
              </w:rPr>
              <w:t>处理方式</w:t>
            </w:r>
            <w:ins w:id="420" w:author="邵军亚" w:date="2021-05-19T11:31:00Z">
              <w:r w:rsidR="00715C63">
                <w:rPr>
                  <w:rFonts w:hint="eastAsia"/>
                </w:rPr>
                <w:t>：</w:t>
              </w:r>
              <w:r w:rsidR="00715C63">
                <w:rPr>
                  <w:rFonts w:hint="eastAsia"/>
                </w:rPr>
                <w:t>_____________</w:t>
              </w:r>
            </w:ins>
            <w:del w:id="421" w:author="邵军亚" w:date="2021-05-19T11:31:00Z">
              <w:r w:rsidDel="00715C63">
                <w:rPr>
                  <w:rFonts w:hint="eastAsia"/>
                </w:rPr>
                <w:delText>，</w:delText>
              </w:r>
            </w:del>
            <w:ins w:id="422" w:author="邵军亚" w:date="2021-05-19T11:31:00Z">
              <w:r w:rsidR="00715C63">
                <w:rPr>
                  <w:rFonts w:hint="eastAsia"/>
                </w:rPr>
                <w:t>。</w:t>
              </w:r>
            </w:ins>
          </w:p>
          <w:p w:rsidR="00000000" w:rsidRDefault="005B0403">
            <w:pPr>
              <w:spacing w:line="400" w:lineRule="exact"/>
              <w:ind w:left="360"/>
              <w:pPrChange w:id="423" w:author="邵军亚" w:date="2021-05-19T11:30:00Z">
                <w:pPr>
                  <w:numPr>
                    <w:numId w:val="17"/>
                  </w:numPr>
                  <w:tabs>
                    <w:tab w:val="num" w:pos="360"/>
                  </w:tabs>
                  <w:spacing w:line="400" w:lineRule="exact"/>
                  <w:ind w:left="360" w:hanging="360"/>
                </w:pPr>
              </w:pPrChange>
            </w:pPr>
            <w:del w:id="424" w:author="邵军亚" w:date="2021-05-19T11:31:00Z">
              <w:r w:rsidDel="00715C63">
                <w:rPr>
                  <w:rFonts w:hint="eastAsia"/>
                </w:rPr>
                <w:delText>并</w:delText>
              </w:r>
            </w:del>
            <w:ins w:id="425" w:author="邵军亚" w:date="2021-05-19T11:31:00Z">
              <w:r w:rsidR="00715C63">
                <w:rPr>
                  <w:rFonts w:hint="eastAsia"/>
                </w:rPr>
                <w:t>请</w:t>
              </w:r>
            </w:ins>
            <w:r>
              <w:rPr>
                <w:rFonts w:hint="eastAsia"/>
              </w:rPr>
              <w:t>提供水质检测报告</w:t>
            </w:r>
            <w:del w:id="426" w:author="邵军亚" w:date="2021-05-19T15:58:00Z">
              <w:r w:rsidDel="00E26596">
                <w:rPr>
                  <w:rFonts w:hint="eastAsia"/>
                </w:rPr>
                <w:delText>和标准</w:delText>
              </w:r>
            </w:del>
            <w:r>
              <w:rPr>
                <w:rFonts w:hint="eastAsia"/>
              </w:rPr>
              <w:t>。</w:t>
            </w:r>
          </w:p>
          <w:p w:rsidR="005B0403" w:rsidRPr="0089237A" w:rsidRDefault="005B0403" w:rsidP="00421098">
            <w:pPr>
              <w:spacing w:line="400" w:lineRule="exact"/>
            </w:pPr>
          </w:p>
          <w:p w:rsidR="005B0403" w:rsidDel="00200400" w:rsidRDefault="005B0403" w:rsidP="00421098">
            <w:pPr>
              <w:numPr>
                <w:ilvl w:val="0"/>
                <w:numId w:val="17"/>
              </w:numPr>
              <w:spacing w:line="400" w:lineRule="exact"/>
              <w:rPr>
                <w:del w:id="427" w:author="邵军亚" w:date="2021-05-19T11:23:00Z"/>
              </w:rPr>
            </w:pPr>
            <w:del w:id="428" w:author="邵军亚" w:date="2021-05-19T11:23:00Z">
              <w:r w:rsidDel="00200400">
                <w:rPr>
                  <w:rFonts w:hint="eastAsia"/>
                </w:rPr>
                <w:delText>是否在水中添加可溶性肥料？请说明。</w:delText>
              </w:r>
            </w:del>
          </w:p>
          <w:p w:rsidR="005B0403" w:rsidDel="00200400" w:rsidRDefault="005B0403" w:rsidP="00421098">
            <w:pPr>
              <w:spacing w:line="400" w:lineRule="exact"/>
              <w:rPr>
                <w:del w:id="429" w:author="邵军亚" w:date="2021-05-19T11:23:00Z"/>
              </w:rPr>
            </w:pPr>
          </w:p>
          <w:p w:rsidR="00005065" w:rsidRDefault="005B0403" w:rsidP="00005065">
            <w:pPr>
              <w:numPr>
                <w:ilvl w:val="0"/>
                <w:numId w:val="17"/>
              </w:numPr>
              <w:spacing w:line="400" w:lineRule="exact"/>
              <w:rPr>
                <w:ins w:id="430" w:author="Windows 用户" w:date="2021-05-18T16:45:00Z"/>
              </w:rPr>
            </w:pPr>
            <w:del w:id="431" w:author="邵军亚" w:date="2021-05-19T11:23:00Z">
              <w:r w:rsidDel="00200400">
                <w:rPr>
                  <w:rFonts w:hint="eastAsia"/>
                </w:rPr>
                <w:delText>使用的</w:delText>
              </w:r>
            </w:del>
            <w:ins w:id="432" w:author="邵军亚" w:date="2021-05-19T11:23:00Z">
              <w:r w:rsidR="00200400">
                <w:rPr>
                  <w:rFonts w:hint="eastAsia"/>
                </w:rPr>
                <w:t>如采取基质栽培方式，请描述</w:t>
              </w:r>
            </w:ins>
            <w:del w:id="433" w:author="Windows 用户" w:date="2021-05-18T16:44:00Z">
              <w:r w:rsidDel="00005065">
                <w:rPr>
                  <w:rFonts w:hint="eastAsia"/>
                </w:rPr>
                <w:delText>介质</w:delText>
              </w:r>
            </w:del>
            <w:ins w:id="434" w:author="Windows 用户" w:date="2021-05-18T16:44:00Z">
              <w:del w:id="435" w:author="邵军亚" w:date="2021-05-19T11:23:00Z">
                <w:r w:rsidR="00005065" w:rsidDel="00200400">
                  <w:rPr>
                    <w:rFonts w:hint="eastAsia"/>
                  </w:rPr>
                  <w:delText>培养基</w:delText>
                </w:r>
              </w:del>
            </w:ins>
            <w:del w:id="436" w:author="邵军亚" w:date="2021-05-19T11:23:00Z">
              <w:r w:rsidDel="00200400">
                <w:rPr>
                  <w:rFonts w:hint="eastAsia"/>
                </w:rPr>
                <w:delText>是否符合加拿大国家标准？</w:delText>
              </w:r>
            </w:del>
            <w:del w:id="437" w:author="邵军亚" w:date="2021-05-19T11:24:00Z">
              <w:r w:rsidDel="00200400">
                <w:rPr>
                  <w:rFonts w:hint="eastAsia"/>
                </w:rPr>
                <w:delText>请说明</w:delText>
              </w:r>
            </w:del>
            <w:del w:id="438" w:author="Windows 用户" w:date="2021-05-18T16:44:00Z">
              <w:r w:rsidDel="00005065">
                <w:rPr>
                  <w:rFonts w:hint="eastAsia"/>
                </w:rPr>
                <w:delText>介质</w:delText>
              </w:r>
            </w:del>
            <w:ins w:id="439" w:author="邵军亚" w:date="2021-05-19T11:24:00Z">
              <w:r w:rsidR="00200400">
                <w:rPr>
                  <w:rFonts w:hint="eastAsia"/>
                </w:rPr>
                <w:t>基质</w:t>
              </w:r>
            </w:ins>
            <w:ins w:id="440" w:author="Windows 用户" w:date="2021-05-18T16:44:00Z">
              <w:del w:id="441" w:author="邵军亚" w:date="2021-05-19T11:24:00Z">
                <w:r w:rsidR="00005065" w:rsidDel="00200400">
                  <w:rPr>
                    <w:rFonts w:hint="eastAsia"/>
                  </w:rPr>
                  <w:delText>培养基</w:delText>
                </w:r>
              </w:del>
            </w:ins>
            <w:r>
              <w:rPr>
                <w:rFonts w:hint="eastAsia"/>
              </w:rPr>
              <w:t>的</w:t>
            </w:r>
            <w:del w:id="442" w:author="邵军亚" w:date="2021-05-19T11:24:00Z">
              <w:r w:rsidDel="00200400">
                <w:rPr>
                  <w:rFonts w:hint="eastAsia"/>
                </w:rPr>
                <w:delText>成分</w:delText>
              </w:r>
            </w:del>
            <w:ins w:id="443" w:author="邵军亚" w:date="2021-05-19T11:24:00Z">
              <w:r w:rsidR="00200400">
                <w:rPr>
                  <w:rFonts w:hint="eastAsia"/>
                </w:rPr>
                <w:t>组分</w:t>
              </w:r>
            </w:ins>
            <w:del w:id="444" w:author="邵军亚" w:date="2021-05-19T11:24:00Z">
              <w:r w:rsidDel="00200400">
                <w:rPr>
                  <w:rFonts w:hint="eastAsia"/>
                </w:rPr>
                <w:delText>，并出具未用标准</w:delText>
              </w:r>
              <w:r w:rsidDel="00200400">
                <w:rPr>
                  <w:rFonts w:hint="eastAsia"/>
                </w:rPr>
                <w:delText>1.4.1</w:delText>
              </w:r>
              <w:r w:rsidDel="00200400">
                <w:rPr>
                  <w:rFonts w:hint="eastAsia"/>
                </w:rPr>
                <w:delText>禁用物质的证明。</w:delText>
              </w:r>
            </w:del>
            <w:ins w:id="445" w:author="邵军亚" w:date="2021-05-19T11:24:00Z">
              <w:r w:rsidR="00200400">
                <w:rPr>
                  <w:rFonts w:hint="eastAsia"/>
                </w:rPr>
                <w:t>：</w:t>
              </w:r>
              <w:r w:rsidR="00200400">
                <w:rPr>
                  <w:rFonts w:hint="eastAsia"/>
                </w:rPr>
                <w:t>___________________________</w:t>
              </w:r>
            </w:ins>
          </w:p>
          <w:p w:rsidR="00000000" w:rsidRDefault="004F29D7">
            <w:pPr>
              <w:spacing w:line="400" w:lineRule="exact"/>
              <w:ind w:left="360"/>
              <w:rPr>
                <w:ins w:id="446" w:author="Windows 用户" w:date="2021-05-18T16:45:00Z"/>
              </w:rPr>
              <w:pPrChange w:id="447" w:author="Windows 用户" w:date="2021-05-18T16:45:00Z">
                <w:pPr>
                  <w:numPr>
                    <w:numId w:val="17"/>
                  </w:numPr>
                  <w:tabs>
                    <w:tab w:val="num" w:pos="360"/>
                  </w:tabs>
                  <w:spacing w:line="400" w:lineRule="exact"/>
                  <w:ind w:left="360" w:hanging="360"/>
                </w:pPr>
              </w:pPrChange>
            </w:pPr>
          </w:p>
          <w:p w:rsidR="005B0403" w:rsidRDefault="00005065" w:rsidP="00005065">
            <w:pPr>
              <w:numPr>
                <w:ilvl w:val="0"/>
                <w:numId w:val="17"/>
              </w:numPr>
              <w:spacing w:line="400" w:lineRule="exact"/>
            </w:pPr>
            <w:ins w:id="448" w:author="Windows 用户" w:date="2021-05-18T16:44:00Z">
              <w:del w:id="449" w:author="邵军亚" w:date="2021-05-19T11:24:00Z">
                <w:r w:rsidRPr="00005065" w:rsidDel="00200400">
                  <w:rPr>
                    <w:rFonts w:hint="eastAsia"/>
                  </w:rPr>
                  <w:delText>培养基</w:delText>
                </w:r>
              </w:del>
            </w:ins>
            <w:ins w:id="450" w:author="邵军亚" w:date="2021-05-19T11:24:00Z">
              <w:r w:rsidR="00200400">
                <w:rPr>
                  <w:rFonts w:hint="eastAsia"/>
                </w:rPr>
                <w:t>基质</w:t>
              </w:r>
            </w:ins>
            <w:ins w:id="451" w:author="Windows 用户" w:date="2021-05-18T16:44:00Z">
              <w:r w:rsidRPr="00005065">
                <w:rPr>
                  <w:rFonts w:hint="eastAsia"/>
                </w:rPr>
                <w:t>的物理结构</w:t>
              </w:r>
              <w:r>
                <w:rPr>
                  <w:rFonts w:hint="eastAsia"/>
                </w:rPr>
                <w:t>是否</w:t>
              </w:r>
              <w:r w:rsidRPr="00005065">
                <w:rPr>
                  <w:rFonts w:hint="eastAsia"/>
                </w:rPr>
                <w:t>包括矿物组分（砂土、粉土、黏土）和生物组分</w:t>
              </w:r>
            </w:ins>
            <w:ins w:id="452" w:author="Windows 用户" w:date="2021-05-18T16:45:00Z">
              <w:r>
                <w:rPr>
                  <w:rFonts w:hint="eastAsia"/>
                </w:rPr>
                <w:t>？</w:t>
              </w:r>
            </w:ins>
            <w:ins w:id="453" w:author="邵军亚" w:date="2021-05-20T09:07:00Z">
              <w:r w:rsidR="000511B7" w:rsidRPr="00421098">
                <w:rPr>
                  <w:szCs w:val="21"/>
                </w:rPr>
                <w:fldChar w:fldCharType="begin">
                  <w:ffData>
                    <w:name w:val="Check10"/>
                    <w:enabled/>
                    <w:calcOnExit w:val="0"/>
                    <w:checkBox>
                      <w:sizeAuto/>
                      <w:default w:val="0"/>
                    </w:checkBox>
                  </w:ffData>
                </w:fldChar>
              </w:r>
              <w:r w:rsidR="004964C9" w:rsidRPr="00421098">
                <w:rPr>
                  <w:szCs w:val="21"/>
                </w:rPr>
                <w:instrText xml:space="preserve"> FORMCHECKBOX </w:instrText>
              </w:r>
              <w:r w:rsidR="000511B7" w:rsidRPr="00421098">
                <w:rPr>
                  <w:szCs w:val="21"/>
                </w:rPr>
              </w:r>
              <w:r w:rsidR="000511B7" w:rsidRPr="00421098">
                <w:rPr>
                  <w:szCs w:val="21"/>
                </w:rPr>
                <w:fldChar w:fldCharType="end"/>
              </w:r>
              <w:r w:rsidR="004964C9">
                <w:rPr>
                  <w:rFonts w:hint="eastAsia"/>
                  <w:szCs w:val="21"/>
                </w:rPr>
                <w:t>否</w:t>
              </w:r>
              <w:r w:rsidR="004964C9">
                <w:rPr>
                  <w:rFonts w:hint="eastAsia"/>
                  <w:szCs w:val="21"/>
                </w:rPr>
                <w:t xml:space="preserve">  </w:t>
              </w:r>
              <w:r w:rsidR="000511B7" w:rsidRPr="00421098">
                <w:rPr>
                  <w:szCs w:val="21"/>
                </w:rPr>
                <w:fldChar w:fldCharType="begin">
                  <w:ffData>
                    <w:name w:val="Check10"/>
                    <w:enabled/>
                    <w:calcOnExit w:val="0"/>
                    <w:checkBox>
                      <w:sizeAuto/>
                      <w:default w:val="0"/>
                    </w:checkBox>
                  </w:ffData>
                </w:fldChar>
              </w:r>
              <w:r w:rsidR="004964C9" w:rsidRPr="00421098">
                <w:rPr>
                  <w:szCs w:val="21"/>
                </w:rPr>
                <w:instrText xml:space="preserve"> FORMCHECKBOX </w:instrText>
              </w:r>
              <w:r w:rsidR="000511B7" w:rsidRPr="00421098">
                <w:rPr>
                  <w:szCs w:val="21"/>
                </w:rPr>
              </w:r>
              <w:r w:rsidR="000511B7" w:rsidRPr="00421098">
                <w:rPr>
                  <w:szCs w:val="21"/>
                </w:rPr>
                <w:fldChar w:fldCharType="end"/>
              </w:r>
              <w:r w:rsidR="004964C9">
                <w:rPr>
                  <w:rFonts w:hint="eastAsia"/>
                  <w:szCs w:val="21"/>
                </w:rPr>
                <w:t>是；如是，请描述：</w:t>
              </w:r>
              <w:r w:rsidR="004964C9">
                <w:rPr>
                  <w:rFonts w:hint="eastAsia"/>
                  <w:szCs w:val="21"/>
                </w:rPr>
                <w:t>____________________</w:t>
              </w:r>
            </w:ins>
          </w:p>
          <w:p w:rsidR="005B0403" w:rsidRDefault="005B0403" w:rsidP="00421098">
            <w:pPr>
              <w:spacing w:line="400" w:lineRule="exact"/>
            </w:pPr>
          </w:p>
          <w:p w:rsidR="005B0403" w:rsidRDefault="005B0403" w:rsidP="00421098">
            <w:pPr>
              <w:numPr>
                <w:ilvl w:val="0"/>
                <w:numId w:val="17"/>
              </w:numPr>
              <w:spacing w:line="400" w:lineRule="exact"/>
            </w:pPr>
            <w:del w:id="454" w:author="邵军亚" w:date="2021-05-19T11:24:00Z">
              <w:r w:rsidDel="00200400">
                <w:rPr>
                  <w:rFonts w:hint="eastAsia"/>
                </w:rPr>
                <w:delText>用什么物质进行清洗和给</w:delText>
              </w:r>
            </w:del>
            <w:ins w:id="455" w:author="Windows 用户" w:date="2021-05-18T16:42:00Z">
              <w:del w:id="456" w:author="邵军亚" w:date="2021-05-19T11:24:00Z">
                <w:r w:rsidR="00005065" w:rsidDel="00200400">
                  <w:rPr>
                    <w:rFonts w:hint="eastAsia"/>
                  </w:rPr>
                  <w:delText>对</w:delText>
                </w:r>
              </w:del>
            </w:ins>
            <w:ins w:id="457" w:author="邵军亚" w:date="2021-05-19T11:24:00Z">
              <w:r w:rsidR="00200400">
                <w:rPr>
                  <w:rFonts w:hint="eastAsia"/>
                </w:rPr>
                <w:t>是否</w:t>
              </w:r>
            </w:ins>
            <w:ins w:id="458" w:author="邵军亚" w:date="2021-05-19T11:25:00Z">
              <w:r w:rsidR="00200400">
                <w:rPr>
                  <w:rFonts w:hint="eastAsia"/>
                </w:rPr>
                <w:t>对</w:t>
              </w:r>
            </w:ins>
            <w:r>
              <w:rPr>
                <w:rFonts w:hint="eastAsia"/>
              </w:rPr>
              <w:t>种子</w:t>
            </w:r>
            <w:del w:id="459" w:author="Windows 用户" w:date="2021-05-18T16:42:00Z">
              <w:r w:rsidDel="00005065">
                <w:rPr>
                  <w:rFonts w:hint="eastAsia"/>
                </w:rPr>
                <w:delText>和芽菜</w:delText>
              </w:r>
            </w:del>
            <w:ins w:id="460" w:author="Windows 用户" w:date="2021-05-18T16:42:00Z">
              <w:r w:rsidR="00005065">
                <w:rPr>
                  <w:rFonts w:hint="eastAsia"/>
                </w:rPr>
                <w:t>进行清洁和</w:t>
              </w:r>
            </w:ins>
            <w:r>
              <w:rPr>
                <w:rFonts w:hint="eastAsia"/>
              </w:rPr>
              <w:t>消毒？</w:t>
            </w:r>
            <w:ins w:id="461" w:author="邵军亚" w:date="2021-05-19T11:25:00Z">
              <w:r w:rsidR="000511B7" w:rsidRPr="00421098">
                <w:rPr>
                  <w:szCs w:val="21"/>
                </w:rPr>
                <w:fldChar w:fldCharType="begin">
                  <w:ffData>
                    <w:name w:val="Check10"/>
                    <w:enabled/>
                    <w:calcOnExit w:val="0"/>
                    <w:checkBox>
                      <w:sizeAuto/>
                      <w:default w:val="0"/>
                    </w:checkBox>
                  </w:ffData>
                </w:fldChar>
              </w:r>
              <w:r w:rsidR="00200400" w:rsidRPr="00421098">
                <w:rPr>
                  <w:szCs w:val="21"/>
                </w:rPr>
                <w:instrText xml:space="preserve"> FORMCHECKBOX </w:instrText>
              </w:r>
              <w:r w:rsidR="000511B7" w:rsidRPr="00421098">
                <w:rPr>
                  <w:szCs w:val="21"/>
                </w:rPr>
              </w:r>
              <w:r w:rsidR="000511B7" w:rsidRPr="00421098">
                <w:rPr>
                  <w:szCs w:val="21"/>
                </w:rPr>
                <w:fldChar w:fldCharType="end"/>
              </w:r>
              <w:r w:rsidR="00200400">
                <w:rPr>
                  <w:rFonts w:hint="eastAsia"/>
                  <w:szCs w:val="21"/>
                </w:rPr>
                <w:t>否</w:t>
              </w:r>
              <w:r w:rsidR="00200400">
                <w:rPr>
                  <w:rFonts w:hint="eastAsia"/>
                  <w:szCs w:val="21"/>
                </w:rPr>
                <w:t xml:space="preserve">  </w:t>
              </w:r>
              <w:r w:rsidR="000511B7" w:rsidRPr="00421098">
                <w:rPr>
                  <w:szCs w:val="21"/>
                </w:rPr>
                <w:fldChar w:fldCharType="begin">
                  <w:ffData>
                    <w:name w:val="Check10"/>
                    <w:enabled/>
                    <w:calcOnExit w:val="0"/>
                    <w:checkBox>
                      <w:sizeAuto/>
                      <w:default w:val="0"/>
                    </w:checkBox>
                  </w:ffData>
                </w:fldChar>
              </w:r>
              <w:r w:rsidR="00200400" w:rsidRPr="00421098">
                <w:rPr>
                  <w:szCs w:val="21"/>
                </w:rPr>
                <w:instrText xml:space="preserve"> FORMCHECKBOX </w:instrText>
              </w:r>
              <w:r w:rsidR="000511B7" w:rsidRPr="00421098">
                <w:rPr>
                  <w:szCs w:val="21"/>
                </w:rPr>
              </w:r>
              <w:r w:rsidR="000511B7" w:rsidRPr="00421098">
                <w:rPr>
                  <w:szCs w:val="21"/>
                </w:rPr>
                <w:fldChar w:fldCharType="end"/>
              </w:r>
              <w:r w:rsidR="00200400">
                <w:rPr>
                  <w:rFonts w:hint="eastAsia"/>
                  <w:szCs w:val="21"/>
                </w:rPr>
                <w:t>是</w:t>
              </w:r>
            </w:ins>
            <w:ins w:id="462" w:author="邵军亚" w:date="2021-05-19T11:26:00Z">
              <w:r w:rsidR="00200400">
                <w:rPr>
                  <w:rFonts w:hint="eastAsia"/>
                  <w:szCs w:val="21"/>
                </w:rPr>
                <w:t>。如是，</w:t>
              </w:r>
              <w:r w:rsidR="00200400">
                <w:rPr>
                  <w:rFonts w:hint="eastAsia"/>
                </w:rPr>
                <w:t>请描述使用的清洁和消毒方式，以及使用的清洁剂和消毒剂：</w:t>
              </w:r>
              <w:r w:rsidR="00200400">
                <w:rPr>
                  <w:rFonts w:hint="eastAsia"/>
                </w:rPr>
                <w:t>____________________</w:t>
              </w:r>
            </w:ins>
          </w:p>
          <w:p w:rsidR="005B0403" w:rsidRPr="00005065" w:rsidDel="00715C63" w:rsidRDefault="005B0403" w:rsidP="00421098">
            <w:pPr>
              <w:spacing w:line="400" w:lineRule="exact"/>
              <w:rPr>
                <w:del w:id="463" w:author="邵军亚" w:date="2021-05-19T11:29:00Z"/>
              </w:rPr>
            </w:pPr>
          </w:p>
          <w:p w:rsidR="00000000" w:rsidRDefault="005B0403">
            <w:pPr>
              <w:spacing w:line="400" w:lineRule="exact"/>
              <w:ind w:left="360"/>
              <w:rPr>
                <w:ins w:id="464" w:author="Windows 用户" w:date="2021-05-18T16:47:00Z"/>
              </w:rPr>
              <w:pPrChange w:id="465" w:author="Windows 用户" w:date="2021-05-18T16:49:00Z">
                <w:pPr>
                  <w:numPr>
                    <w:numId w:val="17"/>
                  </w:numPr>
                  <w:tabs>
                    <w:tab w:val="num" w:pos="360"/>
                  </w:tabs>
                  <w:spacing w:line="400" w:lineRule="exact"/>
                  <w:ind w:left="360" w:hanging="360"/>
                </w:pPr>
              </w:pPrChange>
            </w:pPr>
            <w:del w:id="466" w:author="Windows 用户" w:date="2021-05-18T16:54:00Z">
              <w:r w:rsidDel="007E6ECB">
                <w:rPr>
                  <w:rFonts w:hint="eastAsia"/>
                </w:rPr>
                <w:delText>用什么物质进行设备清洗和维护设备</w:delText>
              </w:r>
            </w:del>
            <w:del w:id="467" w:author="Windows 用户" w:date="2021-05-18T16:49:00Z">
              <w:r w:rsidDel="00005065">
                <w:rPr>
                  <w:rFonts w:hint="eastAsia"/>
                </w:rPr>
                <w:delText>。</w:delText>
              </w:r>
            </w:del>
          </w:p>
          <w:p w:rsidR="00200400" w:rsidRPr="00200400" w:rsidRDefault="00005065" w:rsidP="00005065">
            <w:pPr>
              <w:numPr>
                <w:ilvl w:val="0"/>
                <w:numId w:val="17"/>
              </w:numPr>
              <w:spacing w:line="400" w:lineRule="exact"/>
              <w:rPr>
                <w:ins w:id="468" w:author="邵军亚" w:date="2021-05-19T11:27:00Z"/>
              </w:rPr>
            </w:pPr>
            <w:ins w:id="469" w:author="Windows 用户" w:date="2021-05-18T16:48:00Z">
              <w:r>
                <w:rPr>
                  <w:rFonts w:hint="eastAsia"/>
                </w:rPr>
                <w:t>是否</w:t>
              </w:r>
            </w:ins>
            <w:ins w:id="470" w:author="Windows 用户" w:date="2021-05-18T16:47:00Z">
              <w:r>
                <w:rPr>
                  <w:rFonts w:hint="eastAsia"/>
                </w:rPr>
                <w:t>使用可重复利用和可回收的容器和托盘</w:t>
              </w:r>
            </w:ins>
            <w:ins w:id="471" w:author="Windows 用户" w:date="2021-05-18T16:48:00Z">
              <w:r>
                <w:rPr>
                  <w:rFonts w:hint="eastAsia"/>
                </w:rPr>
                <w:t>？</w:t>
              </w:r>
            </w:ins>
            <w:ins w:id="472" w:author="邵军亚" w:date="2021-05-19T11:27:00Z">
              <w:r w:rsidR="000511B7" w:rsidRPr="00421098">
                <w:rPr>
                  <w:szCs w:val="21"/>
                </w:rPr>
                <w:fldChar w:fldCharType="begin">
                  <w:ffData>
                    <w:name w:val="Check10"/>
                    <w:enabled/>
                    <w:calcOnExit w:val="0"/>
                    <w:checkBox>
                      <w:sizeAuto/>
                      <w:default w:val="0"/>
                    </w:checkBox>
                  </w:ffData>
                </w:fldChar>
              </w:r>
              <w:r w:rsidR="00200400" w:rsidRPr="00421098">
                <w:rPr>
                  <w:szCs w:val="21"/>
                </w:rPr>
                <w:instrText xml:space="preserve"> FORMCHECKBOX </w:instrText>
              </w:r>
              <w:r w:rsidR="000511B7" w:rsidRPr="00421098">
                <w:rPr>
                  <w:szCs w:val="21"/>
                </w:rPr>
              </w:r>
              <w:r w:rsidR="000511B7" w:rsidRPr="00421098">
                <w:rPr>
                  <w:szCs w:val="21"/>
                </w:rPr>
                <w:fldChar w:fldCharType="end"/>
              </w:r>
              <w:r w:rsidR="00200400">
                <w:rPr>
                  <w:rFonts w:hint="eastAsia"/>
                  <w:szCs w:val="21"/>
                </w:rPr>
                <w:t>否</w:t>
              </w:r>
              <w:r w:rsidR="00200400">
                <w:rPr>
                  <w:rFonts w:hint="eastAsia"/>
                  <w:szCs w:val="21"/>
                </w:rPr>
                <w:t xml:space="preserve">  </w:t>
              </w:r>
              <w:r w:rsidR="000511B7" w:rsidRPr="00421098">
                <w:rPr>
                  <w:szCs w:val="21"/>
                </w:rPr>
                <w:fldChar w:fldCharType="begin">
                  <w:ffData>
                    <w:name w:val="Check10"/>
                    <w:enabled/>
                    <w:calcOnExit w:val="0"/>
                    <w:checkBox>
                      <w:sizeAuto/>
                      <w:default w:val="0"/>
                    </w:checkBox>
                  </w:ffData>
                </w:fldChar>
              </w:r>
              <w:r w:rsidR="00200400" w:rsidRPr="00421098">
                <w:rPr>
                  <w:szCs w:val="21"/>
                </w:rPr>
                <w:instrText xml:space="preserve"> FORMCHECKBOX </w:instrText>
              </w:r>
              <w:r w:rsidR="000511B7" w:rsidRPr="00421098">
                <w:rPr>
                  <w:szCs w:val="21"/>
                </w:rPr>
              </w:r>
              <w:r w:rsidR="000511B7" w:rsidRPr="00421098">
                <w:rPr>
                  <w:szCs w:val="21"/>
                </w:rPr>
                <w:fldChar w:fldCharType="end"/>
              </w:r>
              <w:r w:rsidR="00200400">
                <w:rPr>
                  <w:rFonts w:hint="eastAsia"/>
                  <w:szCs w:val="21"/>
                </w:rPr>
                <w:t>是。</w:t>
              </w:r>
            </w:ins>
          </w:p>
          <w:p w:rsidR="00000000" w:rsidRDefault="00005065">
            <w:pPr>
              <w:spacing w:line="400" w:lineRule="exact"/>
              <w:ind w:left="360"/>
              <w:rPr>
                <w:ins w:id="473" w:author="Windows 用户" w:date="2021-05-18T16:49:00Z"/>
              </w:rPr>
              <w:pPrChange w:id="474" w:author="邵军亚" w:date="2021-05-19T11:27:00Z">
                <w:pPr>
                  <w:numPr>
                    <w:numId w:val="17"/>
                  </w:numPr>
                  <w:tabs>
                    <w:tab w:val="num" w:pos="360"/>
                  </w:tabs>
                  <w:spacing w:line="400" w:lineRule="exact"/>
                  <w:ind w:left="360" w:hanging="360"/>
                </w:pPr>
              </w:pPrChange>
            </w:pPr>
            <w:ins w:id="475" w:author="Windows 用户" w:date="2021-05-18T16:48:00Z">
              <w:r>
                <w:rPr>
                  <w:rFonts w:hint="eastAsia"/>
                </w:rPr>
                <w:t>是否</w:t>
              </w:r>
            </w:ins>
            <w:ins w:id="476" w:author="Windows 用户" w:date="2021-05-18T16:47:00Z">
              <w:r>
                <w:rPr>
                  <w:rFonts w:hint="eastAsia"/>
                </w:rPr>
                <w:t>重复利用基质或回收基质</w:t>
              </w:r>
            </w:ins>
            <w:ins w:id="477" w:author="Windows 用户" w:date="2021-05-18T16:48:00Z">
              <w:r>
                <w:rPr>
                  <w:rFonts w:hint="eastAsia"/>
                </w:rPr>
                <w:t>？</w:t>
              </w:r>
            </w:ins>
            <w:ins w:id="478" w:author="邵军亚" w:date="2021-05-19T11:27:00Z">
              <w:r w:rsidR="000511B7" w:rsidRPr="00421098">
                <w:rPr>
                  <w:szCs w:val="21"/>
                </w:rPr>
                <w:fldChar w:fldCharType="begin">
                  <w:ffData>
                    <w:name w:val="Check10"/>
                    <w:enabled/>
                    <w:calcOnExit w:val="0"/>
                    <w:checkBox>
                      <w:sizeAuto/>
                      <w:default w:val="0"/>
                    </w:checkBox>
                  </w:ffData>
                </w:fldChar>
              </w:r>
              <w:r w:rsidR="00200400" w:rsidRPr="00421098">
                <w:rPr>
                  <w:szCs w:val="21"/>
                </w:rPr>
                <w:instrText xml:space="preserve"> FORMCHECKBOX </w:instrText>
              </w:r>
              <w:r w:rsidR="000511B7" w:rsidRPr="00421098">
                <w:rPr>
                  <w:szCs w:val="21"/>
                </w:rPr>
              </w:r>
              <w:r w:rsidR="000511B7" w:rsidRPr="00421098">
                <w:rPr>
                  <w:szCs w:val="21"/>
                </w:rPr>
                <w:fldChar w:fldCharType="end"/>
              </w:r>
              <w:r w:rsidR="00200400">
                <w:rPr>
                  <w:rFonts w:hint="eastAsia"/>
                  <w:szCs w:val="21"/>
                </w:rPr>
                <w:t>否</w:t>
              </w:r>
              <w:r w:rsidR="00200400">
                <w:rPr>
                  <w:rFonts w:hint="eastAsia"/>
                  <w:szCs w:val="21"/>
                </w:rPr>
                <w:t xml:space="preserve">  </w:t>
              </w:r>
              <w:r w:rsidR="000511B7" w:rsidRPr="00421098">
                <w:rPr>
                  <w:szCs w:val="21"/>
                </w:rPr>
                <w:fldChar w:fldCharType="begin">
                  <w:ffData>
                    <w:name w:val="Check10"/>
                    <w:enabled/>
                    <w:calcOnExit w:val="0"/>
                    <w:checkBox>
                      <w:sizeAuto/>
                      <w:default w:val="0"/>
                    </w:checkBox>
                  </w:ffData>
                </w:fldChar>
              </w:r>
              <w:r w:rsidR="00200400" w:rsidRPr="00421098">
                <w:rPr>
                  <w:szCs w:val="21"/>
                </w:rPr>
                <w:instrText xml:space="preserve"> FORMCHECKBOX </w:instrText>
              </w:r>
              <w:r w:rsidR="000511B7" w:rsidRPr="00421098">
                <w:rPr>
                  <w:szCs w:val="21"/>
                </w:rPr>
              </w:r>
              <w:r w:rsidR="000511B7" w:rsidRPr="00421098">
                <w:rPr>
                  <w:szCs w:val="21"/>
                </w:rPr>
                <w:fldChar w:fldCharType="end"/>
              </w:r>
              <w:r w:rsidR="00200400">
                <w:rPr>
                  <w:rFonts w:hint="eastAsia"/>
                  <w:szCs w:val="21"/>
                </w:rPr>
                <w:t>是。</w:t>
              </w:r>
            </w:ins>
          </w:p>
          <w:p w:rsidR="00000000" w:rsidRDefault="004F29D7">
            <w:pPr>
              <w:spacing w:line="400" w:lineRule="exact"/>
              <w:ind w:left="360"/>
              <w:rPr>
                <w:ins w:id="479" w:author="Windows 用户" w:date="2021-05-18T16:47:00Z"/>
              </w:rPr>
              <w:pPrChange w:id="480" w:author="Windows 用户" w:date="2021-05-18T16:49:00Z">
                <w:pPr>
                  <w:numPr>
                    <w:numId w:val="17"/>
                  </w:numPr>
                  <w:tabs>
                    <w:tab w:val="num" w:pos="360"/>
                  </w:tabs>
                  <w:spacing w:line="400" w:lineRule="exact"/>
                  <w:ind w:left="360" w:hanging="360"/>
                </w:pPr>
              </w:pPrChange>
            </w:pPr>
          </w:p>
          <w:p w:rsidR="00005065" w:rsidRDefault="00005065" w:rsidP="00005065">
            <w:pPr>
              <w:numPr>
                <w:ilvl w:val="0"/>
                <w:numId w:val="17"/>
              </w:numPr>
              <w:spacing w:line="400" w:lineRule="exact"/>
              <w:rPr>
                <w:ins w:id="481" w:author="Windows 用户" w:date="2021-05-18T16:49:00Z"/>
              </w:rPr>
            </w:pPr>
            <w:ins w:id="482" w:author="Windows 用户" w:date="2021-05-18T16:48:00Z">
              <w:r>
                <w:rPr>
                  <w:rFonts w:hint="eastAsia"/>
                </w:rPr>
                <w:t>是否</w:t>
              </w:r>
            </w:ins>
            <w:ins w:id="483" w:author="Windows 用户" w:date="2021-05-18T16:47:00Z">
              <w:r>
                <w:rPr>
                  <w:rFonts w:hint="eastAsia"/>
                </w:rPr>
                <w:t>使用作物生长助剂</w:t>
              </w:r>
            </w:ins>
            <w:ins w:id="484" w:author="Windows 用户" w:date="2021-05-18T16:48:00Z">
              <w:r>
                <w:rPr>
                  <w:rFonts w:hint="eastAsia"/>
                </w:rPr>
                <w:t>？</w:t>
              </w:r>
            </w:ins>
            <w:ins w:id="485" w:author="邵军亚" w:date="2021-05-19T11:27:00Z">
              <w:r w:rsidR="000511B7" w:rsidRPr="00421098">
                <w:rPr>
                  <w:szCs w:val="21"/>
                </w:rPr>
                <w:fldChar w:fldCharType="begin">
                  <w:ffData>
                    <w:name w:val="Check10"/>
                    <w:enabled/>
                    <w:calcOnExit w:val="0"/>
                    <w:checkBox>
                      <w:sizeAuto/>
                      <w:default w:val="0"/>
                    </w:checkBox>
                  </w:ffData>
                </w:fldChar>
              </w:r>
              <w:r w:rsidR="00200400" w:rsidRPr="00421098">
                <w:rPr>
                  <w:szCs w:val="21"/>
                </w:rPr>
                <w:instrText xml:space="preserve"> FORMCHECKBOX </w:instrText>
              </w:r>
              <w:r w:rsidR="000511B7" w:rsidRPr="00421098">
                <w:rPr>
                  <w:szCs w:val="21"/>
                </w:rPr>
              </w:r>
              <w:r w:rsidR="000511B7" w:rsidRPr="00421098">
                <w:rPr>
                  <w:szCs w:val="21"/>
                </w:rPr>
                <w:fldChar w:fldCharType="end"/>
              </w:r>
              <w:r w:rsidR="00200400">
                <w:rPr>
                  <w:rFonts w:hint="eastAsia"/>
                  <w:szCs w:val="21"/>
                </w:rPr>
                <w:t>否</w:t>
              </w:r>
              <w:r w:rsidR="00200400">
                <w:rPr>
                  <w:rFonts w:hint="eastAsia"/>
                  <w:szCs w:val="21"/>
                </w:rPr>
                <w:t xml:space="preserve">  </w:t>
              </w:r>
              <w:r w:rsidR="000511B7" w:rsidRPr="00421098">
                <w:rPr>
                  <w:szCs w:val="21"/>
                </w:rPr>
                <w:fldChar w:fldCharType="begin">
                  <w:ffData>
                    <w:name w:val="Check10"/>
                    <w:enabled/>
                    <w:calcOnExit w:val="0"/>
                    <w:checkBox>
                      <w:sizeAuto/>
                      <w:default w:val="0"/>
                    </w:checkBox>
                  </w:ffData>
                </w:fldChar>
              </w:r>
              <w:r w:rsidR="00200400" w:rsidRPr="00421098">
                <w:rPr>
                  <w:szCs w:val="21"/>
                </w:rPr>
                <w:instrText xml:space="preserve"> FORMCHECKBOX </w:instrText>
              </w:r>
              <w:r w:rsidR="000511B7" w:rsidRPr="00421098">
                <w:rPr>
                  <w:szCs w:val="21"/>
                </w:rPr>
              </w:r>
              <w:r w:rsidR="000511B7" w:rsidRPr="00421098">
                <w:rPr>
                  <w:szCs w:val="21"/>
                </w:rPr>
                <w:fldChar w:fldCharType="end"/>
              </w:r>
              <w:r w:rsidR="00200400">
                <w:rPr>
                  <w:rFonts w:hint="eastAsia"/>
                  <w:szCs w:val="21"/>
                </w:rPr>
                <w:t>是。</w:t>
              </w:r>
            </w:ins>
            <w:ins w:id="486" w:author="Windows 用户" w:date="2021-05-18T16:48:00Z">
              <w:r>
                <w:rPr>
                  <w:rFonts w:hint="eastAsia"/>
                </w:rPr>
                <w:t>如是，列</w:t>
              </w:r>
            </w:ins>
            <w:ins w:id="487" w:author="Windows 用户" w:date="2021-05-18T16:47:00Z">
              <w:r>
                <w:rPr>
                  <w:rFonts w:hint="eastAsia"/>
                </w:rPr>
                <w:t>出</w:t>
              </w:r>
            </w:ins>
            <w:ins w:id="488" w:author="Windows 用户" w:date="2021-05-18T16:48:00Z">
              <w:r>
                <w:rPr>
                  <w:rFonts w:hint="eastAsia"/>
                </w:rPr>
                <w:t>使用的</w:t>
              </w:r>
            </w:ins>
            <w:ins w:id="489" w:author="Windows 用户" w:date="2021-05-18T16:47:00Z">
              <w:r>
                <w:rPr>
                  <w:rFonts w:hint="eastAsia"/>
                </w:rPr>
                <w:t>物质</w:t>
              </w:r>
            </w:ins>
            <w:ins w:id="490" w:author="Windows 用户" w:date="2021-05-18T16:49:00Z">
              <w:r>
                <w:rPr>
                  <w:rFonts w:hint="eastAsia"/>
                </w:rPr>
                <w:t>：</w:t>
              </w:r>
              <w:r>
                <w:rPr>
                  <w:rFonts w:hint="eastAsia"/>
                </w:rPr>
                <w:t>________________________</w:t>
              </w:r>
            </w:ins>
          </w:p>
          <w:p w:rsidR="00000000" w:rsidRDefault="004F29D7">
            <w:pPr>
              <w:spacing w:line="400" w:lineRule="exact"/>
              <w:ind w:left="360"/>
              <w:rPr>
                <w:ins w:id="491" w:author="Windows 用户" w:date="2021-05-18T16:47:00Z"/>
              </w:rPr>
              <w:pPrChange w:id="492" w:author="Windows 用户" w:date="2021-05-18T16:49:00Z">
                <w:pPr>
                  <w:numPr>
                    <w:numId w:val="17"/>
                  </w:numPr>
                  <w:tabs>
                    <w:tab w:val="num" w:pos="360"/>
                  </w:tabs>
                  <w:spacing w:line="400" w:lineRule="exact"/>
                  <w:ind w:left="360" w:hanging="360"/>
                </w:pPr>
              </w:pPrChange>
            </w:pPr>
          </w:p>
          <w:p w:rsidR="00005065" w:rsidRDefault="007E6ECB" w:rsidP="00005065">
            <w:pPr>
              <w:numPr>
                <w:ilvl w:val="0"/>
                <w:numId w:val="17"/>
              </w:numPr>
              <w:spacing w:line="400" w:lineRule="exact"/>
            </w:pPr>
            <w:ins w:id="493" w:author="Windows 用户" w:date="2021-05-18T16:54:00Z">
              <w:r>
                <w:t>是否</w:t>
              </w:r>
            </w:ins>
            <w:ins w:id="494" w:author="Windows 用户" w:date="2021-05-18T16:47:00Z">
              <w:del w:id="495" w:author="邵军亚" w:date="2021-05-19T11:28:00Z">
                <w:r w:rsidR="00005065" w:rsidDel="00715C63">
                  <w:rPr>
                    <w:rFonts w:hint="eastAsia"/>
                  </w:rPr>
                  <w:delText>使用</w:delText>
                </w:r>
              </w:del>
            </w:ins>
            <w:ins w:id="496" w:author="邵军亚" w:date="2021-05-19T11:28:00Z">
              <w:r w:rsidR="00715C63">
                <w:rPr>
                  <w:rFonts w:hint="eastAsia"/>
                </w:rPr>
                <w:t>对</w:t>
              </w:r>
            </w:ins>
            <w:ins w:id="497" w:author="Windows 用户" w:date="2021-05-18T16:56:00Z">
              <w:r>
                <w:rPr>
                  <w:rFonts w:hint="eastAsia"/>
                </w:rPr>
                <w:t>设备</w:t>
              </w:r>
            </w:ins>
            <w:ins w:id="498" w:author="邵军亚" w:date="2021-05-19T11:28:00Z">
              <w:r w:rsidR="00715C63">
                <w:rPr>
                  <w:rFonts w:hint="eastAsia"/>
                </w:rPr>
                <w:t>进行</w:t>
              </w:r>
            </w:ins>
            <w:ins w:id="499" w:author="Windows 用户" w:date="2021-05-18T16:47:00Z">
              <w:r w:rsidR="00005065">
                <w:rPr>
                  <w:rFonts w:hint="eastAsia"/>
                </w:rPr>
                <w:t>清洁</w:t>
              </w:r>
            </w:ins>
            <w:ins w:id="500" w:author="邵军亚" w:date="2021-05-19T11:28:00Z">
              <w:r w:rsidR="00715C63">
                <w:rPr>
                  <w:rFonts w:hint="eastAsia"/>
                </w:rPr>
                <w:t>和</w:t>
              </w:r>
            </w:ins>
            <w:ins w:id="501" w:author="Windows 用户" w:date="2021-05-18T16:47:00Z">
              <w:del w:id="502" w:author="邵军亚" w:date="2021-05-19T11:28:00Z">
                <w:r w:rsidR="00005065" w:rsidDel="00715C63">
                  <w:rPr>
                    <w:rFonts w:hint="eastAsia"/>
                  </w:rPr>
                  <w:delText>剂、</w:delText>
                </w:r>
              </w:del>
              <w:r w:rsidR="00005065">
                <w:rPr>
                  <w:rFonts w:hint="eastAsia"/>
                </w:rPr>
                <w:t>消毒</w:t>
              </w:r>
              <w:del w:id="503" w:author="邵军亚" w:date="2021-05-19T11:28:00Z">
                <w:r w:rsidR="00005065" w:rsidDel="00715C63">
                  <w:rPr>
                    <w:rFonts w:hint="eastAsia"/>
                  </w:rPr>
                  <w:delText>剂、杀菌剂</w:delText>
                </w:r>
              </w:del>
            </w:ins>
            <w:ins w:id="504" w:author="Windows 用户" w:date="2021-05-18T16:54:00Z">
              <w:r>
                <w:rPr>
                  <w:rFonts w:hint="eastAsia"/>
                </w:rPr>
                <w:t>？</w:t>
              </w:r>
            </w:ins>
            <w:ins w:id="505" w:author="邵军亚" w:date="2021-05-19T15:52:00Z">
              <w:r w:rsidR="000511B7" w:rsidRPr="00421098">
                <w:rPr>
                  <w:szCs w:val="21"/>
                </w:rPr>
                <w:fldChar w:fldCharType="begin">
                  <w:ffData>
                    <w:name w:val="Check10"/>
                    <w:enabled/>
                    <w:calcOnExit w:val="0"/>
                    <w:checkBox>
                      <w:sizeAuto/>
                      <w:default w:val="0"/>
                    </w:checkBox>
                  </w:ffData>
                </w:fldChar>
              </w:r>
              <w:r w:rsidR="00E26596" w:rsidRPr="00421098">
                <w:rPr>
                  <w:szCs w:val="21"/>
                </w:rPr>
                <w:instrText xml:space="preserve"> FORMCHECKBOX </w:instrText>
              </w:r>
              <w:r w:rsidR="000511B7" w:rsidRPr="00421098">
                <w:rPr>
                  <w:szCs w:val="21"/>
                </w:rPr>
              </w:r>
              <w:r w:rsidR="000511B7" w:rsidRPr="00421098">
                <w:rPr>
                  <w:szCs w:val="21"/>
                </w:rPr>
                <w:fldChar w:fldCharType="end"/>
              </w:r>
              <w:r w:rsidR="00E26596">
                <w:rPr>
                  <w:rFonts w:hint="eastAsia"/>
                  <w:szCs w:val="21"/>
                </w:rPr>
                <w:t>否</w:t>
              </w:r>
              <w:r w:rsidR="00E26596">
                <w:rPr>
                  <w:rFonts w:hint="eastAsia"/>
                  <w:szCs w:val="21"/>
                </w:rPr>
                <w:t xml:space="preserve">  </w:t>
              </w:r>
              <w:r w:rsidR="000511B7" w:rsidRPr="00421098">
                <w:rPr>
                  <w:szCs w:val="21"/>
                </w:rPr>
                <w:fldChar w:fldCharType="begin">
                  <w:ffData>
                    <w:name w:val="Check10"/>
                    <w:enabled/>
                    <w:calcOnExit w:val="0"/>
                    <w:checkBox>
                      <w:sizeAuto/>
                      <w:default w:val="0"/>
                    </w:checkBox>
                  </w:ffData>
                </w:fldChar>
              </w:r>
              <w:r w:rsidR="00E26596" w:rsidRPr="00421098">
                <w:rPr>
                  <w:szCs w:val="21"/>
                </w:rPr>
                <w:instrText xml:space="preserve"> FORMCHECKBOX </w:instrText>
              </w:r>
              <w:r w:rsidR="000511B7" w:rsidRPr="00421098">
                <w:rPr>
                  <w:szCs w:val="21"/>
                </w:rPr>
              </w:r>
              <w:r w:rsidR="000511B7" w:rsidRPr="00421098">
                <w:rPr>
                  <w:szCs w:val="21"/>
                </w:rPr>
                <w:fldChar w:fldCharType="end"/>
              </w:r>
              <w:r w:rsidR="00E26596">
                <w:rPr>
                  <w:rFonts w:hint="eastAsia"/>
                  <w:szCs w:val="21"/>
                </w:rPr>
                <w:t>是。</w:t>
              </w:r>
            </w:ins>
            <w:ins w:id="506" w:author="Windows 用户" w:date="2021-05-18T16:56:00Z">
              <w:r>
                <w:rPr>
                  <w:rFonts w:hint="eastAsia"/>
                </w:rPr>
                <w:t>如是，请</w:t>
              </w:r>
            </w:ins>
            <w:ins w:id="507" w:author="邵军亚" w:date="2021-05-19T11:29:00Z">
              <w:r w:rsidR="00715C63">
                <w:rPr>
                  <w:rFonts w:hint="eastAsia"/>
                </w:rPr>
                <w:t>描述清洁消毒方式及使用的投入品</w:t>
              </w:r>
            </w:ins>
            <w:ins w:id="508" w:author="Windows 用户" w:date="2021-05-18T16:56:00Z">
              <w:del w:id="509" w:author="邵军亚" w:date="2021-05-19T11:29:00Z">
                <w:r w:rsidDel="00715C63">
                  <w:rPr>
                    <w:rFonts w:hint="eastAsia"/>
                  </w:rPr>
                  <w:delText>列出使用的物质</w:delText>
                </w:r>
              </w:del>
              <w:r>
                <w:rPr>
                  <w:rFonts w:hint="eastAsia"/>
                </w:rPr>
                <w:t>：</w:t>
              </w:r>
              <w:r>
                <w:rPr>
                  <w:rFonts w:hint="eastAsia"/>
                </w:rPr>
                <w:t>________________</w:t>
              </w:r>
            </w:ins>
          </w:p>
          <w:p w:rsidR="005B0403" w:rsidRDefault="005B0403" w:rsidP="00A93EF8">
            <w:pPr>
              <w:spacing w:line="400" w:lineRule="exact"/>
            </w:pPr>
            <w:r w:rsidRPr="00421098">
              <w:rPr>
                <w:rFonts w:hint="eastAsia"/>
                <w:vanish/>
              </w:rPr>
              <w:t xml:space="preserve">                                                                                                                  </w:t>
            </w:r>
            <w:r w:rsidRPr="00421098">
              <w:rPr>
                <w:rFonts w:hint="eastAsia"/>
                <w:vanish/>
              </w:rPr>
              <w:pgNum/>
            </w:r>
            <w:r w:rsidRPr="00421098">
              <w:rPr>
                <w:rFonts w:hint="eastAsia"/>
                <w:vanish/>
              </w:rPr>
              <w:pgNum/>
            </w:r>
            <w:r w:rsidRPr="00421098">
              <w:rPr>
                <w:rFonts w:hint="eastAsia"/>
                <w:vanish/>
              </w:rPr>
              <w:pgNum/>
            </w:r>
            <w:r w:rsidRPr="00421098">
              <w:rPr>
                <w:rFonts w:hint="eastAsia"/>
                <w:vanish/>
              </w:rPr>
              <w:pgNum/>
            </w:r>
            <w:r w:rsidRPr="00421098">
              <w:rPr>
                <w:rFonts w:hint="eastAsia"/>
                <w:vanish/>
              </w:rPr>
              <w:pgNum/>
            </w:r>
            <w:r w:rsidRPr="00421098">
              <w:rPr>
                <w:rFonts w:hint="eastAsia"/>
                <w:vanish/>
              </w:rPr>
              <w:pgNum/>
            </w:r>
            <w:r w:rsidRPr="00421098">
              <w:rPr>
                <w:rFonts w:hint="eastAsia"/>
                <w:vanish/>
              </w:rPr>
              <w:pgNum/>
            </w:r>
            <w:r w:rsidRPr="00421098">
              <w:rPr>
                <w:rFonts w:hint="eastAsia"/>
                <w:vanish/>
              </w:rPr>
              <w:pgNum/>
            </w:r>
            <w:r w:rsidRPr="00421098">
              <w:rPr>
                <w:rFonts w:hint="eastAsia"/>
                <w:vanish/>
              </w:rPr>
              <w:pgNum/>
            </w:r>
            <w:r w:rsidRPr="00421098">
              <w:rPr>
                <w:rFonts w:hint="eastAsia"/>
                <w:vanish/>
              </w:rPr>
              <w:pgNum/>
            </w:r>
            <w:r w:rsidRPr="00421098">
              <w:rPr>
                <w:rFonts w:hint="eastAsia"/>
                <w:vanish/>
              </w:rPr>
              <w:pgNum/>
            </w:r>
            <w:r w:rsidRPr="00421098">
              <w:rPr>
                <w:rFonts w:hint="eastAsia"/>
                <w:vanish/>
              </w:rPr>
              <w:pgNum/>
            </w:r>
            <w:r w:rsidRPr="00421098">
              <w:rPr>
                <w:rFonts w:hint="eastAsia"/>
                <w:vanish/>
              </w:rPr>
              <w:pgNum/>
            </w:r>
            <w:r w:rsidRPr="00421098">
              <w:rPr>
                <w:rFonts w:hint="eastAsia"/>
                <w:vanish/>
              </w:rPr>
              <w:pgNum/>
            </w:r>
          </w:p>
        </w:tc>
      </w:tr>
      <w:tr w:rsidR="00B422C8" w:rsidTr="00357432">
        <w:trPr>
          <w:trHeight w:val="480"/>
          <w:ins w:id="510" w:author="邵军亚" w:date="2021-12-14T11:01:00Z"/>
          <w:trPrChange w:id="511" w:author="邵军亚" w:date="2021-12-14T11:12:00Z">
            <w:trPr>
              <w:trHeight w:val="480"/>
            </w:trPr>
          </w:trPrChange>
        </w:trPr>
        <w:tc>
          <w:tcPr>
            <w:tcW w:w="9502" w:type="dxa"/>
            <w:shd w:val="pct5" w:color="auto" w:fill="auto"/>
            <w:tcPrChange w:id="512" w:author="邵军亚" w:date="2021-12-14T11:12:00Z">
              <w:tcPr>
                <w:tcW w:w="9502" w:type="dxa"/>
              </w:tcPr>
            </w:tcPrChange>
          </w:tcPr>
          <w:p w:rsidR="00357432" w:rsidRDefault="00B422C8" w:rsidP="00B422C8">
            <w:pPr>
              <w:spacing w:line="400" w:lineRule="exact"/>
              <w:rPr>
                <w:ins w:id="513" w:author="邵军亚" w:date="2021-12-14T11:12:00Z"/>
                <w:b/>
                <w:color w:val="2B15F7"/>
              </w:rPr>
            </w:pPr>
            <w:ins w:id="514" w:author="邵军亚" w:date="2021-12-14T11:01:00Z">
              <w:r w:rsidRPr="00141B08">
                <w:rPr>
                  <w:rFonts w:hint="eastAsia"/>
                  <w:b/>
                  <w:color w:val="2B15F7"/>
                </w:rPr>
                <w:lastRenderedPageBreak/>
                <w:t>仅限检查员填写：</w:t>
              </w:r>
            </w:ins>
          </w:p>
          <w:p w:rsidR="00B422C8" w:rsidRPr="00141B08" w:rsidRDefault="00B422C8" w:rsidP="00B422C8">
            <w:pPr>
              <w:spacing w:line="400" w:lineRule="exact"/>
              <w:rPr>
                <w:ins w:id="515" w:author="邵军亚" w:date="2021-12-14T11:01:00Z"/>
                <w:b/>
                <w:color w:val="2B15F7"/>
              </w:rPr>
            </w:pPr>
            <w:ins w:id="516" w:author="邵军亚" w:date="2021-12-14T11:01:00Z">
              <w:r w:rsidRPr="003F1D57">
                <w:rPr>
                  <w:rFonts w:hint="eastAsia"/>
                  <w:szCs w:val="21"/>
                </w:rPr>
                <w:t>现场检查是否与</w:t>
              </w:r>
              <w:r>
                <w:rPr>
                  <w:rFonts w:hint="eastAsia"/>
                  <w:szCs w:val="21"/>
                </w:rPr>
                <w:t>以上</w:t>
              </w:r>
              <w:r w:rsidRPr="003F1D57">
                <w:rPr>
                  <w:rFonts w:hint="eastAsia"/>
                  <w:szCs w:val="21"/>
                </w:rPr>
                <w:t>描述的情况一致？</w:t>
              </w:r>
              <w:r w:rsidR="000511B7" w:rsidRPr="003F1D57">
                <w:rPr>
                  <w:b/>
                  <w:bCs/>
                  <w:szCs w:val="21"/>
                </w:rPr>
                <w:fldChar w:fldCharType="begin">
                  <w:ffData>
                    <w:name w:val="复选框型6"/>
                    <w:enabled/>
                    <w:calcOnExit w:val="0"/>
                    <w:checkBox>
                      <w:sizeAuto/>
                      <w:default w:val="0"/>
                    </w:checkBox>
                  </w:ffData>
                </w:fldChar>
              </w:r>
              <w:r w:rsidRPr="003F1D57">
                <w:rPr>
                  <w:b/>
                  <w:bCs/>
                  <w:szCs w:val="21"/>
                </w:rPr>
                <w:instrText xml:space="preserve"> FORMCHECKBOX </w:instrText>
              </w:r>
              <w:r w:rsidR="000511B7" w:rsidRPr="003F1D57">
                <w:rPr>
                  <w:b/>
                  <w:bCs/>
                  <w:szCs w:val="21"/>
                </w:rPr>
              </w:r>
              <w:r w:rsidR="000511B7" w:rsidRPr="003F1D57">
                <w:rPr>
                  <w:b/>
                  <w:bCs/>
                  <w:szCs w:val="21"/>
                </w:rPr>
                <w:fldChar w:fldCharType="end"/>
              </w:r>
              <w:r>
                <w:rPr>
                  <w:rFonts w:hint="eastAsia"/>
                  <w:szCs w:val="21"/>
                </w:rPr>
                <w:t>是</w:t>
              </w:r>
              <w:r>
                <w:rPr>
                  <w:rFonts w:hint="eastAsia"/>
                  <w:szCs w:val="21"/>
                </w:rPr>
                <w:t xml:space="preserve">  </w:t>
              </w:r>
              <w:r w:rsidR="000511B7" w:rsidRPr="003F1D57">
                <w:rPr>
                  <w:b/>
                  <w:bCs/>
                  <w:szCs w:val="21"/>
                </w:rPr>
                <w:fldChar w:fldCharType="begin">
                  <w:ffData>
                    <w:name w:val="复选框型6"/>
                    <w:enabled/>
                    <w:calcOnExit w:val="0"/>
                    <w:checkBox>
                      <w:sizeAuto/>
                      <w:default w:val="0"/>
                    </w:checkBox>
                  </w:ffData>
                </w:fldChar>
              </w:r>
              <w:r w:rsidRPr="003F1D57">
                <w:rPr>
                  <w:b/>
                  <w:bCs/>
                  <w:szCs w:val="21"/>
                </w:rPr>
                <w:instrText xml:space="preserve"> FORMCHECKBOX </w:instrText>
              </w:r>
              <w:r w:rsidR="000511B7" w:rsidRPr="003F1D57">
                <w:rPr>
                  <w:b/>
                  <w:bCs/>
                  <w:szCs w:val="21"/>
                </w:rPr>
              </w:r>
              <w:r w:rsidR="000511B7" w:rsidRPr="003F1D57">
                <w:rPr>
                  <w:b/>
                  <w:bCs/>
                  <w:szCs w:val="21"/>
                </w:rPr>
                <w:fldChar w:fldCharType="end"/>
              </w:r>
              <w:r>
                <w:rPr>
                  <w:rFonts w:hint="eastAsia"/>
                  <w:szCs w:val="21"/>
                </w:rPr>
                <w:t>否</w:t>
              </w:r>
              <w:r>
                <w:rPr>
                  <w:rFonts w:hint="eastAsia"/>
                  <w:szCs w:val="21"/>
                </w:rPr>
                <w:t xml:space="preserve">  </w:t>
              </w:r>
              <w:r w:rsidR="000511B7" w:rsidRPr="00B422C8">
                <w:rPr>
                  <w:bCs/>
                  <w:szCs w:val="21"/>
                </w:rPr>
                <w:fldChar w:fldCharType="begin">
                  <w:ffData>
                    <w:name w:val="复选框型6"/>
                    <w:enabled/>
                    <w:calcOnExit w:val="0"/>
                    <w:checkBox>
                      <w:sizeAuto/>
                      <w:default w:val="0"/>
                    </w:checkBox>
                  </w:ffData>
                </w:fldChar>
              </w:r>
              <w:r w:rsidRPr="00B422C8">
                <w:rPr>
                  <w:bCs/>
                  <w:szCs w:val="21"/>
                </w:rPr>
                <w:instrText xml:space="preserve"> FORMCHECKBOX </w:instrText>
              </w:r>
              <w:r w:rsidR="000511B7" w:rsidRPr="00B422C8">
                <w:rPr>
                  <w:bCs/>
                  <w:szCs w:val="21"/>
                </w:rPr>
              </w:r>
              <w:r w:rsidR="000511B7" w:rsidRPr="00B422C8">
                <w:rPr>
                  <w:bCs/>
                  <w:szCs w:val="21"/>
                </w:rPr>
                <w:fldChar w:fldCharType="end"/>
              </w:r>
              <w:r w:rsidRPr="00B422C8">
                <w:rPr>
                  <w:szCs w:val="21"/>
                </w:rPr>
                <w:t>无关</w:t>
              </w:r>
              <w:r>
                <w:rPr>
                  <w:rFonts w:hint="eastAsia"/>
                  <w:b/>
                  <w:szCs w:val="21"/>
                </w:rPr>
                <w:t>。</w:t>
              </w:r>
            </w:ins>
          </w:p>
          <w:p w:rsidR="00B422C8" w:rsidRDefault="00B422C8" w:rsidP="00B422C8">
            <w:pPr>
              <w:spacing w:line="400" w:lineRule="exact"/>
              <w:rPr>
                <w:ins w:id="517" w:author="邵军亚" w:date="2021-12-14T11:01:00Z"/>
                <w:b/>
              </w:rPr>
            </w:pPr>
            <w:ins w:id="518" w:author="邵军亚" w:date="2021-12-14T11:01:00Z">
              <w:r>
                <w:rPr>
                  <w:rFonts w:hint="eastAsia"/>
                  <w:b/>
                </w:rPr>
                <w:t>检查记录：</w:t>
              </w:r>
            </w:ins>
          </w:p>
          <w:p w:rsidR="00B422C8" w:rsidRPr="005B0403" w:rsidRDefault="00B422C8" w:rsidP="00421098">
            <w:pPr>
              <w:spacing w:line="400" w:lineRule="exact"/>
              <w:rPr>
                <w:ins w:id="519" w:author="邵军亚" w:date="2021-12-14T11:01:00Z"/>
                <w:b/>
              </w:rPr>
            </w:pPr>
          </w:p>
        </w:tc>
      </w:tr>
      <w:tr w:rsidR="0031663D" w:rsidTr="00357432">
        <w:trPr>
          <w:trHeight w:val="480"/>
          <w:trPrChange w:id="520" w:author="邵军亚" w:date="2021-12-14T11:12:00Z">
            <w:trPr>
              <w:trHeight w:val="480"/>
            </w:trPr>
          </w:trPrChange>
        </w:trPr>
        <w:tc>
          <w:tcPr>
            <w:tcW w:w="9502" w:type="dxa"/>
            <w:tcBorders>
              <w:bottom w:val="single" w:sz="4" w:space="0" w:color="auto"/>
            </w:tcBorders>
            <w:tcPrChange w:id="521" w:author="邵军亚" w:date="2021-12-14T11:12:00Z">
              <w:tcPr>
                <w:tcW w:w="9502" w:type="dxa"/>
              </w:tcPr>
            </w:tcPrChange>
          </w:tcPr>
          <w:p w:rsidR="0031663D" w:rsidRPr="005B5584" w:rsidRDefault="0031663D" w:rsidP="0031663D">
            <w:pPr>
              <w:spacing w:line="400" w:lineRule="exact"/>
              <w:ind w:rightChars="-16" w:right="-34"/>
              <w:rPr>
                <w:b/>
              </w:rPr>
            </w:pPr>
            <w:r w:rsidRPr="005B5584">
              <w:rPr>
                <w:rFonts w:cs="Times" w:hint="eastAsia"/>
                <w:b/>
                <w:kern w:val="0"/>
                <w:szCs w:val="21"/>
              </w:rPr>
              <w:t>11</w:t>
            </w:r>
            <w:r w:rsidRPr="005B5584">
              <w:rPr>
                <w:rFonts w:cs="Times" w:hint="eastAsia"/>
                <w:b/>
                <w:kern w:val="0"/>
                <w:szCs w:val="21"/>
              </w:rPr>
              <w:t>、有机生产投入物质</w:t>
            </w:r>
            <w:r w:rsidRPr="005B5584">
              <w:rPr>
                <w:rFonts w:ascii="黑体" w:hint="eastAsia"/>
                <w:b/>
                <w:bCs/>
                <w:lang w:val="fr-FR"/>
              </w:rPr>
              <w:t>（</w:t>
            </w:r>
            <w:r w:rsidRPr="005B5584">
              <w:rPr>
                <w:rFonts w:ascii="黑体" w:hint="eastAsia"/>
                <w:b/>
                <w:bCs/>
                <w:lang w:val="fr-FR"/>
              </w:rPr>
              <w:t>COR-9</w:t>
            </w:r>
            <w:r w:rsidRPr="005B5584">
              <w:rPr>
                <w:rFonts w:ascii="黑体" w:hint="eastAsia"/>
                <w:b/>
                <w:bCs/>
                <w:lang w:val="fr-FR"/>
              </w:rPr>
              <w:t>）</w:t>
            </w:r>
          </w:p>
          <w:p w:rsidR="0031663D" w:rsidRPr="002237C3" w:rsidRDefault="0031663D" w:rsidP="0031663D">
            <w:pPr>
              <w:spacing w:line="400" w:lineRule="exact"/>
              <w:ind w:rightChars="-16" w:right="-34"/>
            </w:pPr>
            <w:r>
              <w:rPr>
                <w:rFonts w:hint="eastAsia"/>
              </w:rPr>
              <w:t>1</w:t>
            </w:r>
            <w:r>
              <w:rPr>
                <w:rFonts w:hint="eastAsia"/>
              </w:rPr>
              <w:t>）当政府要求使用禁用物质进行有害生物和病害处理时，是否监视并记录了禁用物质的投入情况？如是，请提供记录。</w:t>
            </w:r>
          </w:p>
          <w:p w:rsidR="0031663D" w:rsidRDefault="0031663D" w:rsidP="0031663D">
            <w:pPr>
              <w:spacing w:line="400" w:lineRule="exact"/>
            </w:pPr>
          </w:p>
          <w:p w:rsidR="0031663D" w:rsidRDefault="0031663D" w:rsidP="0031663D">
            <w:pPr>
              <w:spacing w:line="400" w:lineRule="exact"/>
            </w:pPr>
            <w:r>
              <w:rPr>
                <w:rFonts w:hint="eastAsia"/>
              </w:rPr>
              <w:t>2</w:t>
            </w:r>
            <w:r>
              <w:rPr>
                <w:rFonts w:hint="eastAsia"/>
              </w:rPr>
              <w:t>）有机生产中禁止使用的非合成的物质</w:t>
            </w:r>
          </w:p>
          <w:p w:rsidR="0031663D" w:rsidRDefault="0031663D" w:rsidP="0031663D">
            <w:pPr>
              <w:spacing w:line="400" w:lineRule="exact"/>
              <w:ind w:rightChars="-16" w:right="-34"/>
            </w:pPr>
            <w:r>
              <w:rPr>
                <w:rFonts w:hint="eastAsia"/>
              </w:rPr>
              <w:t xml:space="preserve">   </w:t>
            </w:r>
            <w:r>
              <w:rPr>
                <w:rFonts w:hint="eastAsia"/>
              </w:rPr>
              <w:t>作物生长过程中是否使用硝酸钠？</w:t>
            </w:r>
            <w:r w:rsidR="00A93EF8" w:rsidRPr="008E10E5">
              <w:rPr>
                <w:rFonts w:hint="eastAsia"/>
                <w:sz w:val="18"/>
                <w:szCs w:val="18"/>
              </w:rPr>
              <w:t>（注：加拿大标准禁止</w:t>
            </w:r>
            <w:r w:rsidR="00A93EF8">
              <w:rPr>
                <w:rFonts w:hint="eastAsia"/>
                <w:sz w:val="18"/>
                <w:szCs w:val="18"/>
              </w:rPr>
              <w:t>使用硝酸钠</w:t>
            </w:r>
            <w:r w:rsidR="00A93EF8" w:rsidRPr="008E10E5">
              <w:rPr>
                <w:rFonts w:hint="eastAsia"/>
                <w:sz w:val="18"/>
                <w:szCs w:val="18"/>
              </w:rPr>
              <w:t>）</w:t>
            </w:r>
            <w:r w:rsidR="000511B7" w:rsidRPr="00421098">
              <w:rPr>
                <w:szCs w:val="21"/>
              </w:rPr>
              <w:fldChar w:fldCharType="begin">
                <w:ffData>
                  <w:name w:val="Check10"/>
                  <w:enabled/>
                  <w:calcOnExit w:val="0"/>
                  <w:checkBox>
                    <w:sizeAuto/>
                    <w:default w:val="0"/>
                  </w:checkBox>
                </w:ffData>
              </w:fldChar>
            </w:r>
            <w:r w:rsidR="00A93EF8" w:rsidRPr="00421098">
              <w:rPr>
                <w:szCs w:val="21"/>
              </w:rPr>
              <w:instrText xml:space="preserve"> FORMCHECKBOX </w:instrText>
            </w:r>
            <w:r w:rsidR="000511B7" w:rsidRPr="00421098">
              <w:rPr>
                <w:szCs w:val="21"/>
              </w:rPr>
            </w:r>
            <w:r w:rsidR="000511B7" w:rsidRPr="00421098">
              <w:rPr>
                <w:szCs w:val="21"/>
              </w:rPr>
              <w:fldChar w:fldCharType="end"/>
            </w:r>
            <w:r w:rsidR="00A93EF8">
              <w:rPr>
                <w:rFonts w:hint="eastAsia"/>
                <w:szCs w:val="21"/>
              </w:rPr>
              <w:t>否</w:t>
            </w:r>
            <w:r w:rsidR="00A93EF8">
              <w:rPr>
                <w:rFonts w:hint="eastAsia"/>
                <w:szCs w:val="21"/>
              </w:rPr>
              <w:t xml:space="preserve">  </w:t>
            </w:r>
            <w:r w:rsidR="000511B7" w:rsidRPr="00421098">
              <w:rPr>
                <w:szCs w:val="21"/>
              </w:rPr>
              <w:fldChar w:fldCharType="begin">
                <w:ffData>
                  <w:name w:val="Check10"/>
                  <w:enabled/>
                  <w:calcOnExit w:val="0"/>
                  <w:checkBox>
                    <w:sizeAuto/>
                    <w:default w:val="0"/>
                  </w:checkBox>
                </w:ffData>
              </w:fldChar>
            </w:r>
            <w:r w:rsidR="00A93EF8" w:rsidRPr="00421098">
              <w:rPr>
                <w:szCs w:val="21"/>
              </w:rPr>
              <w:instrText xml:space="preserve"> FORMCHECKBOX </w:instrText>
            </w:r>
            <w:r w:rsidR="000511B7" w:rsidRPr="00421098">
              <w:rPr>
                <w:szCs w:val="21"/>
              </w:rPr>
            </w:r>
            <w:r w:rsidR="000511B7" w:rsidRPr="00421098">
              <w:rPr>
                <w:szCs w:val="21"/>
              </w:rPr>
              <w:fldChar w:fldCharType="end"/>
            </w:r>
            <w:r w:rsidR="00A93EF8">
              <w:rPr>
                <w:rFonts w:hint="eastAsia"/>
                <w:szCs w:val="21"/>
              </w:rPr>
              <w:t>是</w:t>
            </w:r>
          </w:p>
          <w:p w:rsidR="0031663D" w:rsidRPr="005B0403" w:rsidRDefault="0031663D" w:rsidP="00421098">
            <w:pPr>
              <w:spacing w:line="400" w:lineRule="exact"/>
              <w:rPr>
                <w:b/>
              </w:rPr>
            </w:pPr>
          </w:p>
        </w:tc>
      </w:tr>
      <w:tr w:rsidR="00B422C8" w:rsidTr="00357432">
        <w:trPr>
          <w:trHeight w:val="480"/>
          <w:ins w:id="522" w:author="邵军亚" w:date="2021-12-14T11:01:00Z"/>
          <w:trPrChange w:id="523" w:author="邵军亚" w:date="2021-12-14T11:12:00Z">
            <w:trPr>
              <w:trHeight w:val="480"/>
            </w:trPr>
          </w:trPrChange>
        </w:trPr>
        <w:tc>
          <w:tcPr>
            <w:tcW w:w="9502" w:type="dxa"/>
            <w:shd w:val="pct5" w:color="auto" w:fill="auto"/>
            <w:tcPrChange w:id="524" w:author="邵军亚" w:date="2021-12-14T11:12:00Z">
              <w:tcPr>
                <w:tcW w:w="9502" w:type="dxa"/>
              </w:tcPr>
            </w:tcPrChange>
          </w:tcPr>
          <w:p w:rsidR="00357432" w:rsidRDefault="00B422C8" w:rsidP="00B422C8">
            <w:pPr>
              <w:spacing w:line="400" w:lineRule="exact"/>
              <w:rPr>
                <w:ins w:id="525" w:author="邵军亚" w:date="2021-12-14T11:12:00Z"/>
                <w:b/>
                <w:color w:val="2B15F7"/>
              </w:rPr>
            </w:pPr>
            <w:ins w:id="526" w:author="邵军亚" w:date="2021-12-14T11:01:00Z">
              <w:r w:rsidRPr="00141B08">
                <w:rPr>
                  <w:rFonts w:hint="eastAsia"/>
                  <w:b/>
                  <w:color w:val="2B15F7"/>
                </w:rPr>
                <w:lastRenderedPageBreak/>
                <w:t>仅限检查员填写：</w:t>
              </w:r>
            </w:ins>
          </w:p>
          <w:p w:rsidR="00B422C8" w:rsidRPr="00141B08" w:rsidRDefault="00B422C8" w:rsidP="00B422C8">
            <w:pPr>
              <w:spacing w:line="400" w:lineRule="exact"/>
              <w:rPr>
                <w:ins w:id="527" w:author="邵军亚" w:date="2021-12-14T11:01:00Z"/>
                <w:b/>
                <w:color w:val="2B15F7"/>
              </w:rPr>
            </w:pPr>
            <w:ins w:id="528" w:author="邵军亚" w:date="2021-12-14T11:01:00Z">
              <w:r w:rsidRPr="003F1D57">
                <w:rPr>
                  <w:rFonts w:hint="eastAsia"/>
                  <w:szCs w:val="21"/>
                </w:rPr>
                <w:t>现场检查是否与</w:t>
              </w:r>
              <w:r>
                <w:rPr>
                  <w:rFonts w:hint="eastAsia"/>
                  <w:szCs w:val="21"/>
                </w:rPr>
                <w:t>以上</w:t>
              </w:r>
              <w:r w:rsidRPr="003F1D57">
                <w:rPr>
                  <w:rFonts w:hint="eastAsia"/>
                  <w:szCs w:val="21"/>
                </w:rPr>
                <w:t>描述的情况一致？</w:t>
              </w:r>
              <w:r w:rsidR="000511B7" w:rsidRPr="003F1D57">
                <w:rPr>
                  <w:b/>
                  <w:bCs/>
                  <w:szCs w:val="21"/>
                </w:rPr>
                <w:fldChar w:fldCharType="begin">
                  <w:ffData>
                    <w:name w:val="复选框型6"/>
                    <w:enabled/>
                    <w:calcOnExit w:val="0"/>
                    <w:checkBox>
                      <w:sizeAuto/>
                      <w:default w:val="0"/>
                    </w:checkBox>
                  </w:ffData>
                </w:fldChar>
              </w:r>
              <w:r w:rsidRPr="003F1D57">
                <w:rPr>
                  <w:b/>
                  <w:bCs/>
                  <w:szCs w:val="21"/>
                </w:rPr>
                <w:instrText xml:space="preserve"> FORMCHECKBOX </w:instrText>
              </w:r>
              <w:r w:rsidR="000511B7" w:rsidRPr="003F1D57">
                <w:rPr>
                  <w:b/>
                  <w:bCs/>
                  <w:szCs w:val="21"/>
                </w:rPr>
              </w:r>
              <w:r w:rsidR="000511B7" w:rsidRPr="003F1D57">
                <w:rPr>
                  <w:b/>
                  <w:bCs/>
                  <w:szCs w:val="21"/>
                </w:rPr>
                <w:fldChar w:fldCharType="end"/>
              </w:r>
              <w:r>
                <w:rPr>
                  <w:rFonts w:hint="eastAsia"/>
                  <w:szCs w:val="21"/>
                </w:rPr>
                <w:t>是</w:t>
              </w:r>
              <w:r>
                <w:rPr>
                  <w:rFonts w:hint="eastAsia"/>
                  <w:szCs w:val="21"/>
                </w:rPr>
                <w:t xml:space="preserve">  </w:t>
              </w:r>
              <w:r w:rsidR="000511B7" w:rsidRPr="003F1D57">
                <w:rPr>
                  <w:b/>
                  <w:bCs/>
                  <w:szCs w:val="21"/>
                </w:rPr>
                <w:fldChar w:fldCharType="begin">
                  <w:ffData>
                    <w:name w:val="复选框型6"/>
                    <w:enabled/>
                    <w:calcOnExit w:val="0"/>
                    <w:checkBox>
                      <w:sizeAuto/>
                      <w:default w:val="0"/>
                    </w:checkBox>
                  </w:ffData>
                </w:fldChar>
              </w:r>
              <w:r w:rsidRPr="003F1D57">
                <w:rPr>
                  <w:b/>
                  <w:bCs/>
                  <w:szCs w:val="21"/>
                </w:rPr>
                <w:instrText xml:space="preserve"> FORMCHECKBOX </w:instrText>
              </w:r>
              <w:r w:rsidR="000511B7" w:rsidRPr="003F1D57">
                <w:rPr>
                  <w:b/>
                  <w:bCs/>
                  <w:szCs w:val="21"/>
                </w:rPr>
              </w:r>
              <w:r w:rsidR="000511B7" w:rsidRPr="003F1D57">
                <w:rPr>
                  <w:b/>
                  <w:bCs/>
                  <w:szCs w:val="21"/>
                </w:rPr>
                <w:fldChar w:fldCharType="end"/>
              </w:r>
              <w:r>
                <w:rPr>
                  <w:rFonts w:hint="eastAsia"/>
                  <w:szCs w:val="21"/>
                </w:rPr>
                <w:t>否</w:t>
              </w:r>
              <w:r>
                <w:rPr>
                  <w:rFonts w:hint="eastAsia"/>
                  <w:szCs w:val="21"/>
                </w:rPr>
                <w:t xml:space="preserve">  </w:t>
              </w:r>
              <w:r w:rsidR="000511B7" w:rsidRPr="00B422C8">
                <w:rPr>
                  <w:bCs/>
                  <w:szCs w:val="21"/>
                </w:rPr>
                <w:fldChar w:fldCharType="begin">
                  <w:ffData>
                    <w:name w:val="复选框型6"/>
                    <w:enabled/>
                    <w:calcOnExit w:val="0"/>
                    <w:checkBox>
                      <w:sizeAuto/>
                      <w:default w:val="0"/>
                    </w:checkBox>
                  </w:ffData>
                </w:fldChar>
              </w:r>
              <w:r w:rsidRPr="00B422C8">
                <w:rPr>
                  <w:bCs/>
                  <w:szCs w:val="21"/>
                </w:rPr>
                <w:instrText xml:space="preserve"> FORMCHECKBOX </w:instrText>
              </w:r>
              <w:r w:rsidR="000511B7" w:rsidRPr="00B422C8">
                <w:rPr>
                  <w:bCs/>
                  <w:szCs w:val="21"/>
                </w:rPr>
              </w:r>
              <w:r w:rsidR="000511B7" w:rsidRPr="00B422C8">
                <w:rPr>
                  <w:bCs/>
                  <w:szCs w:val="21"/>
                </w:rPr>
                <w:fldChar w:fldCharType="end"/>
              </w:r>
              <w:r w:rsidRPr="00B422C8">
                <w:rPr>
                  <w:szCs w:val="21"/>
                </w:rPr>
                <w:t>无关</w:t>
              </w:r>
              <w:r>
                <w:rPr>
                  <w:rFonts w:hint="eastAsia"/>
                  <w:b/>
                  <w:szCs w:val="21"/>
                </w:rPr>
                <w:t>。</w:t>
              </w:r>
            </w:ins>
          </w:p>
          <w:p w:rsidR="00B422C8" w:rsidRDefault="00B422C8" w:rsidP="00B422C8">
            <w:pPr>
              <w:spacing w:line="400" w:lineRule="exact"/>
              <w:rPr>
                <w:ins w:id="529" w:author="邵军亚" w:date="2021-12-14T11:01:00Z"/>
                <w:b/>
              </w:rPr>
            </w:pPr>
            <w:ins w:id="530" w:author="邵军亚" w:date="2021-12-14T11:01:00Z">
              <w:r>
                <w:rPr>
                  <w:rFonts w:hint="eastAsia"/>
                  <w:b/>
                </w:rPr>
                <w:t>检查记录：</w:t>
              </w:r>
            </w:ins>
          </w:p>
          <w:p w:rsidR="00B422C8" w:rsidRPr="005B5584" w:rsidRDefault="00B422C8" w:rsidP="0031663D">
            <w:pPr>
              <w:spacing w:line="400" w:lineRule="exact"/>
              <w:ind w:rightChars="-16" w:right="-34"/>
              <w:rPr>
                <w:ins w:id="531" w:author="邵军亚" w:date="2021-12-14T11:01:00Z"/>
                <w:rFonts w:cs="Times"/>
                <w:b/>
                <w:kern w:val="0"/>
                <w:szCs w:val="21"/>
              </w:rPr>
            </w:pPr>
          </w:p>
        </w:tc>
      </w:tr>
      <w:tr w:rsidR="005B0403" w:rsidTr="00357432">
        <w:trPr>
          <w:trHeight w:val="1530"/>
          <w:trPrChange w:id="532" w:author="邵军亚" w:date="2021-12-14T11:13:00Z">
            <w:trPr>
              <w:trHeight w:val="1530"/>
            </w:trPr>
          </w:trPrChange>
        </w:trPr>
        <w:tc>
          <w:tcPr>
            <w:tcW w:w="9502" w:type="dxa"/>
            <w:tcBorders>
              <w:bottom w:val="single" w:sz="4" w:space="0" w:color="auto"/>
            </w:tcBorders>
            <w:tcPrChange w:id="533" w:author="邵军亚" w:date="2021-12-14T11:13:00Z">
              <w:tcPr>
                <w:tcW w:w="9502" w:type="dxa"/>
              </w:tcPr>
            </w:tcPrChange>
          </w:tcPr>
          <w:p w:rsidR="005B0403" w:rsidRPr="0021149B" w:rsidRDefault="00053644" w:rsidP="00421098">
            <w:pPr>
              <w:spacing w:line="400" w:lineRule="exact"/>
            </w:pPr>
            <w:bookmarkStart w:id="534" w:name="OLE_LINK1"/>
            <w:bookmarkStart w:id="535" w:name="OLE_LINK2"/>
            <w:r w:rsidRPr="005B0403">
              <w:rPr>
                <w:rFonts w:hint="eastAsia"/>
                <w:b/>
              </w:rPr>
              <w:t>1</w:t>
            </w:r>
            <w:r w:rsidR="0031663D">
              <w:rPr>
                <w:rFonts w:hint="eastAsia"/>
                <w:b/>
              </w:rPr>
              <w:t>2</w:t>
            </w:r>
            <w:r w:rsidR="005B0403" w:rsidRPr="005B0403">
              <w:rPr>
                <w:rFonts w:hint="eastAsia"/>
                <w:b/>
              </w:rPr>
              <w:t>、</w:t>
            </w:r>
            <w:ins w:id="536" w:author="邵军亚" w:date="2021-05-19T09:08:00Z">
              <w:r w:rsidR="002635DA" w:rsidRPr="00F30DDD">
                <w:rPr>
                  <w:rFonts w:hint="eastAsia"/>
                  <w:b/>
                </w:rPr>
                <w:t>设施与容器栽培作物</w:t>
              </w:r>
            </w:ins>
            <w:ins w:id="537" w:author="邵军亚" w:date="2021-05-19T10:36:00Z">
              <w:r w:rsidR="007B469C">
                <w:rPr>
                  <w:rFonts w:hint="eastAsia"/>
                  <w:b/>
                </w:rPr>
                <w:t xml:space="preserve"> </w:t>
              </w:r>
            </w:ins>
            <w:ins w:id="538" w:author="邵军亚" w:date="2021-05-19T09:08:00Z">
              <w:r w:rsidR="002635DA" w:rsidRPr="007B469C">
                <w:rPr>
                  <w:rFonts w:hint="eastAsia"/>
                  <w:b/>
                </w:rPr>
                <w:t>*</w:t>
              </w:r>
            </w:ins>
            <w:del w:id="539" w:author="邵军亚" w:date="2021-05-19T09:08:00Z">
              <w:r w:rsidR="001714C5" w:rsidDel="002635DA">
                <w:rPr>
                  <w:rFonts w:hint="eastAsia"/>
                  <w:b/>
                </w:rPr>
                <w:delText>温室</w:delText>
              </w:r>
            </w:del>
            <w:ins w:id="540" w:author="Windows 用户" w:date="2021-05-18T16:36:00Z">
              <w:del w:id="541" w:author="邵军亚" w:date="2021-05-19T09:08:00Z">
                <w:r w:rsidR="00601BF4" w:rsidDel="002635DA">
                  <w:rPr>
                    <w:rFonts w:hint="eastAsia"/>
                    <w:b/>
                  </w:rPr>
                  <w:delText>设施</w:delText>
                </w:r>
              </w:del>
            </w:ins>
            <w:del w:id="542" w:author="邵军亚" w:date="2021-05-19T09:08:00Z">
              <w:r w:rsidR="001714C5" w:rsidDel="002635DA">
                <w:rPr>
                  <w:rFonts w:hint="eastAsia"/>
                  <w:b/>
                </w:rPr>
                <w:delText>栽培</w:delText>
              </w:r>
            </w:del>
            <w:r w:rsidR="00A93EF8">
              <w:rPr>
                <w:rFonts w:hint="eastAsia"/>
                <w:b/>
              </w:rPr>
              <w:t>（</w:t>
            </w:r>
            <w:r w:rsidR="00A93EF8">
              <w:rPr>
                <w:rFonts w:hint="eastAsia"/>
                <w:b/>
              </w:rPr>
              <w:t>COR-</w:t>
            </w:r>
            <w:r w:rsidR="008B115C">
              <w:rPr>
                <w:rFonts w:hint="eastAsia"/>
                <w:b/>
              </w:rPr>
              <w:t>7.5</w:t>
            </w:r>
            <w:r w:rsidR="00A93EF8">
              <w:rPr>
                <w:rFonts w:hint="eastAsia"/>
                <w:b/>
              </w:rPr>
              <w:t>）</w:t>
            </w:r>
            <w:r w:rsidR="00A93EF8" w:rsidRPr="00421098">
              <w:rPr>
                <w:rFonts w:ascii="黑体" w:hint="eastAsia"/>
                <w:bCs/>
                <w:lang w:val="fr-FR"/>
              </w:rPr>
              <w:t xml:space="preserve"> </w:t>
            </w:r>
            <w:r w:rsidR="00A93EF8">
              <w:rPr>
                <w:rFonts w:hint="eastAsia"/>
              </w:rPr>
              <w:t xml:space="preserve">    </w:t>
            </w:r>
            <w:del w:id="543" w:author="邵军亚" w:date="2021-05-19T09:08:00Z">
              <w:r w:rsidR="00A93EF8" w:rsidDel="002635DA">
                <w:rPr>
                  <w:rFonts w:hint="eastAsia"/>
                </w:rPr>
                <w:delText xml:space="preserve">          </w:delText>
              </w:r>
            </w:del>
            <w:ins w:id="544" w:author="邵军亚" w:date="2021-05-19T09:08:00Z">
              <w:r w:rsidR="002635DA">
                <w:rPr>
                  <w:rFonts w:hint="eastAsia"/>
                </w:rPr>
                <w:t xml:space="preserve">   </w:t>
              </w:r>
            </w:ins>
            <w:r w:rsidR="00A93EF8">
              <w:rPr>
                <w:rFonts w:hint="eastAsia"/>
              </w:rPr>
              <w:t xml:space="preserve">           </w:t>
            </w:r>
            <w:ins w:id="545" w:author="邵军亚" w:date="2021-05-19T15:59:00Z">
              <w:r w:rsidR="00E26596">
                <w:rPr>
                  <w:rFonts w:hint="eastAsia"/>
                </w:rPr>
                <w:t xml:space="preserve">      </w:t>
              </w:r>
            </w:ins>
            <w:r w:rsidR="00A93EF8">
              <w:rPr>
                <w:rFonts w:hint="eastAsia"/>
              </w:rPr>
              <w:t xml:space="preserve">                 </w:t>
            </w:r>
            <w:r w:rsidR="000511B7" w:rsidRPr="00EA7180">
              <w:fldChar w:fldCharType="begin">
                <w:ffData>
                  <w:name w:val="复选框型13"/>
                  <w:enabled/>
                  <w:calcOnExit w:val="0"/>
                  <w:checkBox>
                    <w:sizeAuto/>
                    <w:default w:val="0"/>
                  </w:checkBox>
                </w:ffData>
              </w:fldChar>
            </w:r>
            <w:r w:rsidR="00A93EF8" w:rsidRPr="00EA7180">
              <w:instrText xml:space="preserve"> FORMCHECKBOX </w:instrText>
            </w:r>
            <w:r w:rsidR="000511B7" w:rsidRPr="00EA7180">
              <w:fldChar w:fldCharType="end"/>
            </w:r>
            <w:r w:rsidR="00A93EF8" w:rsidRPr="00024C7C">
              <w:rPr>
                <w:rFonts w:hint="eastAsia"/>
              </w:rPr>
              <w:t xml:space="preserve"> </w:t>
            </w:r>
            <w:r w:rsidR="00A93EF8" w:rsidRPr="00024C7C">
              <w:rPr>
                <w:rFonts w:hint="eastAsia"/>
              </w:rPr>
              <w:t>无关</w:t>
            </w:r>
          </w:p>
          <w:p w:rsidR="00000000" w:rsidRDefault="00053644">
            <w:pPr>
              <w:numPr>
                <w:ilvl w:val="0"/>
                <w:numId w:val="33"/>
              </w:numPr>
              <w:spacing w:line="400" w:lineRule="exact"/>
              <w:rPr>
                <w:ins w:id="546" w:author="邵军亚" w:date="2021-05-20T09:11:00Z"/>
                <w:sz w:val="18"/>
                <w:szCs w:val="18"/>
              </w:rPr>
              <w:pPrChange w:id="547" w:author="邵军亚" w:date="2021-05-19T09:27:00Z">
                <w:pPr>
                  <w:spacing w:line="400" w:lineRule="exact"/>
                </w:pPr>
              </w:pPrChange>
            </w:pPr>
            <w:del w:id="548" w:author="邵军亚" w:date="2021-05-19T09:27:00Z">
              <w:r w:rsidDel="002353CF">
                <w:rPr>
                  <w:rFonts w:hint="eastAsia"/>
                </w:rPr>
                <w:delText>1</w:delText>
              </w:r>
              <w:r w:rsidDel="002353CF">
                <w:rPr>
                  <w:rFonts w:hint="eastAsia"/>
                </w:rPr>
                <w:delText>）</w:delText>
              </w:r>
            </w:del>
            <w:r w:rsidR="005B0403">
              <w:rPr>
                <w:rFonts w:hint="eastAsia"/>
              </w:rPr>
              <w:t>是否使用水培、气培？</w:t>
            </w:r>
            <w:r w:rsidR="00A93EF8" w:rsidRPr="008E10E5">
              <w:rPr>
                <w:rFonts w:hint="eastAsia"/>
                <w:sz w:val="18"/>
                <w:szCs w:val="18"/>
              </w:rPr>
              <w:t>（注：加拿大标准禁止使用水培、气培方式）</w:t>
            </w:r>
            <w:r w:rsidR="000511B7" w:rsidRPr="00421098">
              <w:rPr>
                <w:szCs w:val="21"/>
              </w:rPr>
              <w:fldChar w:fldCharType="begin">
                <w:ffData>
                  <w:name w:val="Check10"/>
                  <w:enabled/>
                  <w:calcOnExit w:val="0"/>
                  <w:checkBox>
                    <w:sizeAuto/>
                    <w:default w:val="0"/>
                  </w:checkBox>
                </w:ffData>
              </w:fldChar>
            </w:r>
            <w:r w:rsidR="00CC4DA8" w:rsidRPr="00421098">
              <w:rPr>
                <w:szCs w:val="21"/>
              </w:rPr>
              <w:instrText xml:space="preserve"> FORMCHECKBOX </w:instrText>
            </w:r>
            <w:r w:rsidR="000511B7" w:rsidRPr="00421098">
              <w:rPr>
                <w:szCs w:val="21"/>
              </w:rPr>
            </w:r>
            <w:r w:rsidR="000511B7" w:rsidRPr="00421098">
              <w:rPr>
                <w:szCs w:val="21"/>
              </w:rPr>
              <w:fldChar w:fldCharType="end"/>
            </w:r>
            <w:r w:rsidR="00CC4DA8">
              <w:rPr>
                <w:rFonts w:hint="eastAsia"/>
                <w:szCs w:val="21"/>
              </w:rPr>
              <w:t>否</w:t>
            </w:r>
            <w:r w:rsidR="00CC4DA8">
              <w:rPr>
                <w:rFonts w:hint="eastAsia"/>
                <w:szCs w:val="21"/>
              </w:rPr>
              <w:t xml:space="preserve">  </w:t>
            </w:r>
            <w:r w:rsidR="000511B7" w:rsidRPr="00421098">
              <w:rPr>
                <w:szCs w:val="21"/>
              </w:rPr>
              <w:fldChar w:fldCharType="begin">
                <w:ffData>
                  <w:name w:val="Check10"/>
                  <w:enabled/>
                  <w:calcOnExit w:val="0"/>
                  <w:checkBox>
                    <w:sizeAuto/>
                    <w:default w:val="0"/>
                  </w:checkBox>
                </w:ffData>
              </w:fldChar>
            </w:r>
            <w:r w:rsidR="00CC4DA8" w:rsidRPr="00421098">
              <w:rPr>
                <w:szCs w:val="21"/>
              </w:rPr>
              <w:instrText xml:space="preserve"> FORMCHECKBOX </w:instrText>
            </w:r>
            <w:r w:rsidR="000511B7" w:rsidRPr="00421098">
              <w:rPr>
                <w:szCs w:val="21"/>
              </w:rPr>
            </w:r>
            <w:r w:rsidR="000511B7" w:rsidRPr="00421098">
              <w:rPr>
                <w:szCs w:val="21"/>
              </w:rPr>
              <w:fldChar w:fldCharType="end"/>
            </w:r>
            <w:r w:rsidR="00CC4DA8">
              <w:rPr>
                <w:rFonts w:hint="eastAsia"/>
                <w:szCs w:val="21"/>
              </w:rPr>
              <w:t>是</w:t>
            </w:r>
          </w:p>
          <w:p w:rsidR="00000000" w:rsidRDefault="004F29D7">
            <w:pPr>
              <w:spacing w:line="400" w:lineRule="exact"/>
              <w:ind w:left="360"/>
              <w:rPr>
                <w:ins w:id="549" w:author="邵军亚" w:date="2021-05-19T09:28:00Z"/>
              </w:rPr>
              <w:pPrChange w:id="550" w:author="邵军亚" w:date="2021-05-20T09:11:00Z">
                <w:pPr>
                  <w:spacing w:line="400" w:lineRule="exact"/>
                </w:pPr>
              </w:pPrChange>
            </w:pPr>
          </w:p>
          <w:p w:rsidR="00000000" w:rsidRDefault="002353CF">
            <w:pPr>
              <w:numPr>
                <w:ilvl w:val="0"/>
                <w:numId w:val="33"/>
              </w:numPr>
              <w:spacing w:line="400" w:lineRule="exact"/>
              <w:rPr>
                <w:ins w:id="551" w:author="邵军亚" w:date="2021-05-19T09:40:00Z"/>
              </w:rPr>
              <w:pPrChange w:id="552" w:author="邵军亚" w:date="2021-05-19T09:27:00Z">
                <w:pPr>
                  <w:spacing w:line="400" w:lineRule="exact"/>
                </w:pPr>
              </w:pPrChange>
            </w:pPr>
            <w:ins w:id="553" w:author="邵军亚" w:date="2021-05-19T09:28:00Z">
              <w:r>
                <w:rPr>
                  <w:rFonts w:hint="eastAsia"/>
                </w:rPr>
                <w:t>容器栽培体系中的土壤</w:t>
              </w:r>
            </w:ins>
            <w:ins w:id="554" w:author="邵军亚" w:date="2021-05-19T09:57:00Z">
              <w:r w:rsidR="006E0D25">
                <w:rPr>
                  <w:rFonts w:hint="eastAsia"/>
                </w:rPr>
                <w:t>（</w:t>
              </w:r>
              <w:r w:rsidR="006E0D25">
                <w:rPr>
                  <w:rFonts w:hint="eastAsia"/>
                </w:rPr>
                <w:t>7.5.2.1</w:t>
              </w:r>
              <w:r w:rsidR="006E0D25">
                <w:rPr>
                  <w:rFonts w:hint="eastAsia"/>
                </w:rPr>
                <w:t>）</w:t>
              </w:r>
            </w:ins>
          </w:p>
          <w:p w:rsidR="00000000" w:rsidRDefault="002353CF">
            <w:pPr>
              <w:numPr>
                <w:ilvl w:val="0"/>
                <w:numId w:val="34"/>
              </w:numPr>
              <w:spacing w:line="400" w:lineRule="exact"/>
              <w:rPr>
                <w:ins w:id="555" w:author="邵军亚" w:date="2021-05-19T09:32:00Z"/>
              </w:rPr>
              <w:pPrChange w:id="556" w:author="邵军亚" w:date="2021-05-19T09:40:00Z">
                <w:pPr>
                  <w:spacing w:line="400" w:lineRule="exact"/>
                </w:pPr>
              </w:pPrChange>
            </w:pPr>
            <w:ins w:id="557" w:author="邵军亚" w:date="2021-05-19T09:28:00Z">
              <w:r>
                <w:rPr>
                  <w:rFonts w:hint="eastAsia"/>
                </w:rPr>
                <w:t>是否包含禁用物质？</w:t>
              </w:r>
              <w:r w:rsidR="000511B7" w:rsidRPr="00421098">
                <w:rPr>
                  <w:szCs w:val="21"/>
                </w:rPr>
                <w:fldChar w:fldCharType="begin">
                  <w:ffData>
                    <w:name w:val="Check10"/>
                    <w:enabled/>
                    <w:calcOnExit w:val="0"/>
                    <w:checkBox>
                      <w:sizeAuto/>
                      <w:default w:val="0"/>
                    </w:checkBox>
                  </w:ffData>
                </w:fldChar>
              </w:r>
              <w:r w:rsidRPr="00421098">
                <w:rPr>
                  <w:szCs w:val="21"/>
                </w:rPr>
                <w:instrText xml:space="preserve"> FORMCHECKBOX </w:instrText>
              </w:r>
              <w:r w:rsidR="000511B7" w:rsidRPr="00421098">
                <w:rPr>
                  <w:szCs w:val="21"/>
                </w:rPr>
              </w:r>
              <w:r w:rsidR="000511B7" w:rsidRPr="00421098">
                <w:rPr>
                  <w:szCs w:val="21"/>
                </w:rPr>
                <w:fldChar w:fldCharType="end"/>
              </w:r>
              <w:r>
                <w:rPr>
                  <w:rFonts w:hint="eastAsia"/>
                  <w:szCs w:val="21"/>
                </w:rPr>
                <w:t>否</w:t>
              </w:r>
              <w:r>
                <w:rPr>
                  <w:rFonts w:hint="eastAsia"/>
                  <w:szCs w:val="21"/>
                </w:rPr>
                <w:t xml:space="preserve">  </w:t>
              </w:r>
              <w:r w:rsidR="000511B7" w:rsidRPr="00421098">
                <w:rPr>
                  <w:szCs w:val="21"/>
                </w:rPr>
                <w:fldChar w:fldCharType="begin">
                  <w:ffData>
                    <w:name w:val="Check10"/>
                    <w:enabled/>
                    <w:calcOnExit w:val="0"/>
                    <w:checkBox>
                      <w:sizeAuto/>
                      <w:default w:val="0"/>
                    </w:checkBox>
                  </w:ffData>
                </w:fldChar>
              </w:r>
              <w:r w:rsidRPr="00421098">
                <w:rPr>
                  <w:szCs w:val="21"/>
                </w:rPr>
                <w:instrText xml:space="preserve"> FORMCHECKBOX </w:instrText>
              </w:r>
              <w:r w:rsidR="000511B7" w:rsidRPr="00421098">
                <w:rPr>
                  <w:szCs w:val="21"/>
                </w:rPr>
              </w:r>
              <w:r w:rsidR="000511B7" w:rsidRPr="00421098">
                <w:rPr>
                  <w:szCs w:val="21"/>
                </w:rPr>
                <w:fldChar w:fldCharType="end"/>
              </w:r>
              <w:r>
                <w:rPr>
                  <w:rFonts w:hint="eastAsia"/>
                  <w:szCs w:val="21"/>
                </w:rPr>
                <w:t>是</w:t>
              </w:r>
            </w:ins>
            <w:ins w:id="558" w:author="邵军亚" w:date="2021-05-19T09:30:00Z">
              <w:r>
                <w:rPr>
                  <w:rFonts w:hint="eastAsia"/>
                  <w:szCs w:val="21"/>
                </w:rPr>
                <w:t>。</w:t>
              </w:r>
              <w:r>
                <w:rPr>
                  <w:rFonts w:hint="eastAsia"/>
                  <w:szCs w:val="21"/>
                </w:rPr>
                <w:t xml:space="preserve"> </w:t>
              </w:r>
            </w:ins>
          </w:p>
          <w:p w:rsidR="00000000" w:rsidRDefault="002353CF">
            <w:pPr>
              <w:numPr>
                <w:ilvl w:val="0"/>
                <w:numId w:val="34"/>
              </w:numPr>
              <w:spacing w:line="400" w:lineRule="exact"/>
              <w:rPr>
                <w:ins w:id="559" w:author="邵军亚" w:date="2021-05-19T09:37:00Z"/>
                <w:szCs w:val="21"/>
              </w:rPr>
              <w:pPrChange w:id="560" w:author="邵军亚" w:date="2021-05-19T09:40:00Z">
                <w:pPr>
                  <w:spacing w:line="400" w:lineRule="exact"/>
                </w:pPr>
              </w:pPrChange>
            </w:pPr>
            <w:ins w:id="561" w:author="邵军亚" w:date="2021-05-19T09:32:00Z">
              <w:r>
                <w:rPr>
                  <w:rFonts w:hint="eastAsia"/>
                  <w:szCs w:val="21"/>
                </w:rPr>
                <w:t>是否使用了</w:t>
              </w:r>
              <w:r>
                <w:rPr>
                  <w:rFonts w:hint="eastAsia"/>
                </w:rPr>
                <w:t>CAN / CGSB-32.311</w:t>
              </w:r>
              <w:r>
                <w:rPr>
                  <w:rFonts w:hint="eastAsia"/>
                </w:rPr>
                <w:t>表</w:t>
              </w:r>
              <w:r>
                <w:rPr>
                  <w:rFonts w:hint="eastAsia"/>
                </w:rPr>
                <w:t>4.2</w:t>
              </w:r>
            </w:ins>
            <w:ins w:id="562" w:author="邵军亚" w:date="2021-05-19T09:36:00Z">
              <w:r w:rsidR="00527FF4" w:rsidRPr="00527FF4">
                <w:rPr>
                  <w:rFonts w:hint="eastAsia"/>
                </w:rPr>
                <w:t>作物生产允许使用的物质列表</w:t>
              </w:r>
            </w:ins>
            <w:ins w:id="563" w:author="邵军亚" w:date="2021-05-19T09:37:00Z">
              <w:r w:rsidR="00527FF4">
                <w:rPr>
                  <w:rFonts w:hint="eastAsia"/>
                </w:rPr>
                <w:t>中</w:t>
              </w:r>
            </w:ins>
            <w:ins w:id="564" w:author="邵军亚" w:date="2021-05-19T09:32:00Z">
              <w:r>
                <w:rPr>
                  <w:rFonts w:hint="eastAsia"/>
                </w:rPr>
                <w:t>栏目</w:t>
              </w:r>
              <w:r>
                <w:rPr>
                  <w:rFonts w:hint="eastAsia"/>
                </w:rPr>
                <w:t>1</w:t>
              </w:r>
              <w:r>
                <w:rPr>
                  <w:rFonts w:hint="eastAsia"/>
                </w:rPr>
                <w:t>中的物质？</w:t>
              </w:r>
              <w:r>
                <w:rPr>
                  <w:rFonts w:hint="eastAsia"/>
                </w:rPr>
                <w:t xml:space="preserve"> </w:t>
              </w:r>
              <w:r w:rsidR="000511B7" w:rsidRPr="00421098">
                <w:rPr>
                  <w:szCs w:val="21"/>
                </w:rPr>
                <w:fldChar w:fldCharType="begin">
                  <w:ffData>
                    <w:name w:val="Check10"/>
                    <w:enabled/>
                    <w:calcOnExit w:val="0"/>
                    <w:checkBox>
                      <w:sizeAuto/>
                      <w:default w:val="0"/>
                    </w:checkBox>
                  </w:ffData>
                </w:fldChar>
              </w:r>
              <w:r w:rsidRPr="00421098">
                <w:rPr>
                  <w:szCs w:val="21"/>
                </w:rPr>
                <w:instrText xml:space="preserve"> FORMCHECKBOX </w:instrText>
              </w:r>
              <w:r w:rsidR="000511B7" w:rsidRPr="00421098">
                <w:rPr>
                  <w:szCs w:val="21"/>
                </w:rPr>
              </w:r>
              <w:r w:rsidR="000511B7" w:rsidRPr="00421098">
                <w:rPr>
                  <w:szCs w:val="21"/>
                </w:rPr>
                <w:fldChar w:fldCharType="end"/>
              </w:r>
              <w:r>
                <w:rPr>
                  <w:rFonts w:hint="eastAsia"/>
                  <w:szCs w:val="21"/>
                </w:rPr>
                <w:t>否</w:t>
              </w:r>
              <w:r>
                <w:rPr>
                  <w:rFonts w:hint="eastAsia"/>
                  <w:szCs w:val="21"/>
                </w:rPr>
                <w:t xml:space="preserve">  </w:t>
              </w:r>
              <w:r w:rsidR="000511B7" w:rsidRPr="00421098">
                <w:rPr>
                  <w:szCs w:val="21"/>
                </w:rPr>
                <w:fldChar w:fldCharType="begin">
                  <w:ffData>
                    <w:name w:val="Check10"/>
                    <w:enabled/>
                    <w:calcOnExit w:val="0"/>
                    <w:checkBox>
                      <w:sizeAuto/>
                      <w:default w:val="0"/>
                    </w:checkBox>
                  </w:ffData>
                </w:fldChar>
              </w:r>
              <w:r w:rsidRPr="00421098">
                <w:rPr>
                  <w:szCs w:val="21"/>
                </w:rPr>
                <w:instrText xml:space="preserve"> FORMCHECKBOX </w:instrText>
              </w:r>
              <w:r w:rsidR="000511B7" w:rsidRPr="00421098">
                <w:rPr>
                  <w:szCs w:val="21"/>
                </w:rPr>
              </w:r>
              <w:r w:rsidR="000511B7" w:rsidRPr="00421098">
                <w:rPr>
                  <w:szCs w:val="21"/>
                </w:rPr>
                <w:fldChar w:fldCharType="end"/>
              </w:r>
              <w:r>
                <w:rPr>
                  <w:rFonts w:hint="eastAsia"/>
                  <w:szCs w:val="21"/>
                </w:rPr>
                <w:t>是。如是，请列出：</w:t>
              </w:r>
              <w:r>
                <w:rPr>
                  <w:rFonts w:hint="eastAsia"/>
                  <w:szCs w:val="21"/>
                </w:rPr>
                <w:t>____</w:t>
              </w:r>
            </w:ins>
            <w:ins w:id="565" w:author="邵军亚" w:date="2021-05-19T09:37:00Z">
              <w:r w:rsidR="00527FF4">
                <w:rPr>
                  <w:rFonts w:hint="eastAsia"/>
                  <w:szCs w:val="21"/>
                </w:rPr>
                <w:t>_____________________________________</w:t>
              </w:r>
            </w:ins>
          </w:p>
          <w:p w:rsidR="00000000" w:rsidRDefault="00527FF4">
            <w:pPr>
              <w:numPr>
                <w:ilvl w:val="0"/>
                <w:numId w:val="34"/>
              </w:numPr>
              <w:spacing w:line="400" w:lineRule="exact"/>
              <w:rPr>
                <w:ins w:id="566" w:author="邵军亚" w:date="2021-05-19T09:39:00Z"/>
              </w:rPr>
              <w:pPrChange w:id="567" w:author="邵军亚" w:date="2021-05-19T09:40:00Z">
                <w:pPr>
                  <w:spacing w:line="400" w:lineRule="exact"/>
                </w:pPr>
              </w:pPrChange>
            </w:pPr>
            <w:ins w:id="568" w:author="邵军亚" w:date="2021-05-19T09:39:00Z">
              <w:r>
                <w:rPr>
                  <w:rFonts w:hint="eastAsia"/>
                </w:rPr>
                <w:t>请描述</w:t>
              </w:r>
            </w:ins>
            <w:ins w:id="569" w:author="邵军亚" w:date="2021-05-19T09:37:00Z">
              <w:r>
                <w:rPr>
                  <w:rFonts w:hint="eastAsia"/>
                </w:rPr>
                <w:t>包含</w:t>
              </w:r>
            </w:ins>
            <w:ins w:id="570" w:author="邵军亚" w:date="2021-05-19T09:40:00Z">
              <w:r>
                <w:rPr>
                  <w:rFonts w:hint="eastAsia"/>
                </w:rPr>
                <w:t>的</w:t>
              </w:r>
            </w:ins>
            <w:ins w:id="571" w:author="邵军亚" w:date="2021-05-19T09:37:00Z">
              <w:r>
                <w:rPr>
                  <w:rFonts w:hint="eastAsia"/>
                </w:rPr>
                <w:t>矿物组分</w:t>
              </w:r>
            </w:ins>
            <w:ins w:id="572" w:author="邵军亚" w:date="2021-05-19T16:00:00Z">
              <w:r w:rsidR="00E26596">
                <w:rPr>
                  <w:rFonts w:hint="eastAsia"/>
                </w:rPr>
                <w:t>：</w:t>
              </w:r>
            </w:ins>
            <w:ins w:id="573" w:author="邵军亚" w:date="2021-05-19T09:39:00Z">
              <w:r w:rsidR="000511B7" w:rsidRPr="00421098">
                <w:rPr>
                  <w:szCs w:val="21"/>
                </w:rPr>
                <w:fldChar w:fldCharType="begin">
                  <w:ffData>
                    <w:name w:val="Check10"/>
                    <w:enabled/>
                    <w:calcOnExit w:val="0"/>
                    <w:checkBox>
                      <w:sizeAuto/>
                      <w:default w:val="0"/>
                    </w:checkBox>
                  </w:ffData>
                </w:fldChar>
              </w:r>
              <w:r w:rsidRPr="00421098">
                <w:rPr>
                  <w:szCs w:val="21"/>
                </w:rPr>
                <w:instrText xml:space="preserve"> FORMCHECKBOX </w:instrText>
              </w:r>
              <w:r w:rsidR="000511B7" w:rsidRPr="00421098">
                <w:rPr>
                  <w:szCs w:val="21"/>
                </w:rPr>
              </w:r>
              <w:r w:rsidR="000511B7" w:rsidRPr="00421098">
                <w:rPr>
                  <w:szCs w:val="21"/>
                </w:rPr>
                <w:fldChar w:fldCharType="end"/>
              </w:r>
            </w:ins>
            <w:ins w:id="574" w:author="邵军亚" w:date="2021-05-19T09:37:00Z">
              <w:r>
                <w:rPr>
                  <w:rFonts w:hint="eastAsia"/>
                </w:rPr>
                <w:t>沙土、</w:t>
              </w:r>
            </w:ins>
            <w:ins w:id="575" w:author="邵军亚" w:date="2021-05-19T09:39:00Z">
              <w:r w:rsidR="000511B7" w:rsidRPr="00421098">
                <w:rPr>
                  <w:szCs w:val="21"/>
                </w:rPr>
                <w:fldChar w:fldCharType="begin">
                  <w:ffData>
                    <w:name w:val="Check10"/>
                    <w:enabled/>
                    <w:calcOnExit w:val="0"/>
                    <w:checkBox>
                      <w:sizeAuto/>
                      <w:default w:val="0"/>
                    </w:checkBox>
                  </w:ffData>
                </w:fldChar>
              </w:r>
              <w:r w:rsidRPr="00421098">
                <w:rPr>
                  <w:szCs w:val="21"/>
                </w:rPr>
                <w:instrText xml:space="preserve"> FORMCHECKBOX </w:instrText>
              </w:r>
              <w:r w:rsidR="000511B7" w:rsidRPr="00421098">
                <w:rPr>
                  <w:szCs w:val="21"/>
                </w:rPr>
              </w:r>
              <w:r w:rsidR="000511B7" w:rsidRPr="00421098">
                <w:rPr>
                  <w:szCs w:val="21"/>
                </w:rPr>
                <w:fldChar w:fldCharType="end"/>
              </w:r>
            </w:ins>
            <w:ins w:id="576" w:author="邵军亚" w:date="2021-05-19T09:37:00Z">
              <w:r>
                <w:rPr>
                  <w:rFonts w:hint="eastAsia"/>
                </w:rPr>
                <w:t>粉土、</w:t>
              </w:r>
            </w:ins>
            <w:ins w:id="577" w:author="邵军亚" w:date="2021-05-19T09:39:00Z">
              <w:r w:rsidR="000511B7" w:rsidRPr="00421098">
                <w:rPr>
                  <w:szCs w:val="21"/>
                </w:rPr>
                <w:fldChar w:fldCharType="begin">
                  <w:ffData>
                    <w:name w:val="Check10"/>
                    <w:enabled/>
                    <w:calcOnExit w:val="0"/>
                    <w:checkBox>
                      <w:sizeAuto/>
                      <w:default w:val="0"/>
                    </w:checkBox>
                  </w:ffData>
                </w:fldChar>
              </w:r>
              <w:r w:rsidRPr="00421098">
                <w:rPr>
                  <w:szCs w:val="21"/>
                </w:rPr>
                <w:instrText xml:space="preserve"> FORMCHECKBOX </w:instrText>
              </w:r>
              <w:r w:rsidR="000511B7" w:rsidRPr="00421098">
                <w:rPr>
                  <w:szCs w:val="21"/>
                </w:rPr>
              </w:r>
              <w:r w:rsidR="000511B7" w:rsidRPr="00421098">
                <w:rPr>
                  <w:szCs w:val="21"/>
                </w:rPr>
                <w:fldChar w:fldCharType="end"/>
              </w:r>
            </w:ins>
            <w:ins w:id="578" w:author="邵军亚" w:date="2021-05-19T09:37:00Z">
              <w:r>
                <w:rPr>
                  <w:rFonts w:hint="eastAsia"/>
                </w:rPr>
                <w:t>黏土</w:t>
              </w:r>
            </w:ins>
            <w:ins w:id="579" w:author="邵军亚" w:date="2021-05-19T09:39:00Z">
              <w:r>
                <w:rPr>
                  <w:rFonts w:hint="eastAsia"/>
                </w:rPr>
                <w:t>、</w:t>
              </w:r>
              <w:r w:rsidRPr="00421098">
                <w:rPr>
                  <w:szCs w:val="21"/>
                </w:rPr>
                <w:t xml:space="preserve"> </w:t>
              </w:r>
              <w:r w:rsidR="000511B7" w:rsidRPr="00421098">
                <w:rPr>
                  <w:szCs w:val="21"/>
                </w:rPr>
                <w:fldChar w:fldCharType="begin">
                  <w:ffData>
                    <w:name w:val="Check10"/>
                    <w:enabled/>
                    <w:calcOnExit w:val="0"/>
                    <w:checkBox>
                      <w:sizeAuto/>
                      <w:default w:val="0"/>
                    </w:checkBox>
                  </w:ffData>
                </w:fldChar>
              </w:r>
              <w:r w:rsidRPr="00421098">
                <w:rPr>
                  <w:szCs w:val="21"/>
                </w:rPr>
                <w:instrText xml:space="preserve"> FORMCHECKBOX </w:instrText>
              </w:r>
              <w:r w:rsidR="000511B7" w:rsidRPr="00421098">
                <w:rPr>
                  <w:szCs w:val="21"/>
                </w:rPr>
              </w:r>
              <w:r w:rsidR="000511B7" w:rsidRPr="00421098">
                <w:rPr>
                  <w:szCs w:val="21"/>
                </w:rPr>
                <w:fldChar w:fldCharType="end"/>
              </w:r>
            </w:ins>
            <w:ins w:id="580" w:author="邵军亚" w:date="2021-05-19T09:37:00Z">
              <w:r>
                <w:rPr>
                  <w:rFonts w:hint="eastAsia"/>
                </w:rPr>
                <w:t>珍珠岩</w:t>
              </w:r>
            </w:ins>
            <w:ins w:id="581" w:author="邵军亚" w:date="2021-05-19T09:39:00Z">
              <w:r>
                <w:rPr>
                  <w:rFonts w:hint="eastAsia"/>
                </w:rPr>
                <w:t>、</w:t>
              </w:r>
              <w:r w:rsidR="000511B7" w:rsidRPr="00421098">
                <w:rPr>
                  <w:szCs w:val="21"/>
                </w:rPr>
                <w:fldChar w:fldCharType="begin">
                  <w:ffData>
                    <w:name w:val="Check10"/>
                    <w:enabled/>
                    <w:calcOnExit w:val="0"/>
                    <w:checkBox>
                      <w:sizeAuto/>
                      <w:default w:val="0"/>
                    </w:checkBox>
                  </w:ffData>
                </w:fldChar>
              </w:r>
              <w:r w:rsidRPr="00421098">
                <w:rPr>
                  <w:szCs w:val="21"/>
                </w:rPr>
                <w:instrText xml:space="preserve"> FORMCHECKBOX </w:instrText>
              </w:r>
              <w:r w:rsidR="000511B7" w:rsidRPr="00421098">
                <w:rPr>
                  <w:szCs w:val="21"/>
                </w:rPr>
              </w:r>
              <w:r w:rsidR="000511B7" w:rsidRPr="00421098">
                <w:rPr>
                  <w:szCs w:val="21"/>
                </w:rPr>
                <w:fldChar w:fldCharType="end"/>
              </w:r>
            </w:ins>
            <w:ins w:id="582" w:author="邵军亚" w:date="2021-05-19T09:37:00Z">
              <w:r>
                <w:rPr>
                  <w:rFonts w:hint="eastAsia"/>
                </w:rPr>
                <w:t>蛭石</w:t>
              </w:r>
            </w:ins>
            <w:ins w:id="583" w:author="邵军亚" w:date="2021-05-19T09:39:00Z">
              <w:r>
                <w:rPr>
                  <w:rFonts w:hint="eastAsia"/>
                </w:rPr>
                <w:t>，</w:t>
              </w:r>
              <w:r w:rsidR="000511B7" w:rsidRPr="00421098">
                <w:rPr>
                  <w:szCs w:val="21"/>
                </w:rPr>
                <w:fldChar w:fldCharType="begin">
                  <w:ffData>
                    <w:name w:val="Check10"/>
                    <w:enabled/>
                    <w:calcOnExit w:val="0"/>
                    <w:checkBox>
                      <w:sizeAuto/>
                      <w:default w:val="0"/>
                    </w:checkBox>
                  </w:ffData>
                </w:fldChar>
              </w:r>
              <w:r w:rsidRPr="00421098">
                <w:rPr>
                  <w:szCs w:val="21"/>
                </w:rPr>
                <w:instrText xml:space="preserve"> FORMCHECKBOX </w:instrText>
              </w:r>
              <w:r w:rsidR="000511B7" w:rsidRPr="00421098">
                <w:rPr>
                  <w:szCs w:val="21"/>
                </w:rPr>
              </w:r>
              <w:r w:rsidR="000511B7" w:rsidRPr="00421098">
                <w:rPr>
                  <w:szCs w:val="21"/>
                </w:rPr>
                <w:fldChar w:fldCharType="end"/>
              </w:r>
              <w:r>
                <w:rPr>
                  <w:rFonts w:hint="eastAsia"/>
                </w:rPr>
                <w:t>其他：</w:t>
              </w:r>
              <w:r>
                <w:rPr>
                  <w:rFonts w:hint="eastAsia"/>
                </w:rPr>
                <w:t>_______</w:t>
              </w:r>
            </w:ins>
          </w:p>
          <w:p w:rsidR="00000000" w:rsidRDefault="00527FF4">
            <w:pPr>
              <w:numPr>
                <w:ilvl w:val="0"/>
                <w:numId w:val="34"/>
              </w:numPr>
              <w:spacing w:line="400" w:lineRule="exact"/>
              <w:rPr>
                <w:ins w:id="584" w:author="邵军亚" w:date="2021-05-19T09:40:00Z"/>
              </w:rPr>
              <w:pPrChange w:id="585" w:author="邵军亚" w:date="2021-05-19T09:40:00Z">
                <w:pPr>
                  <w:spacing w:line="400" w:lineRule="exact"/>
                </w:pPr>
              </w:pPrChange>
            </w:pPr>
            <w:ins w:id="586" w:author="邵军亚" w:date="2021-05-19T09:39:00Z">
              <w:r>
                <w:rPr>
                  <w:rFonts w:hint="eastAsia"/>
                </w:rPr>
                <w:t>请描述包含</w:t>
              </w:r>
            </w:ins>
            <w:ins w:id="587" w:author="邵军亚" w:date="2021-05-19T09:40:00Z">
              <w:r>
                <w:rPr>
                  <w:rFonts w:hint="eastAsia"/>
                </w:rPr>
                <w:t>的</w:t>
              </w:r>
            </w:ins>
            <w:ins w:id="588" w:author="邵军亚" w:date="2021-05-19T09:37:00Z">
              <w:r>
                <w:rPr>
                  <w:rFonts w:hint="eastAsia"/>
                </w:rPr>
                <w:t>生物组分</w:t>
              </w:r>
            </w:ins>
            <w:ins w:id="589" w:author="邵军亚" w:date="2021-05-19T09:40:00Z">
              <w:r>
                <w:rPr>
                  <w:rFonts w:hint="eastAsia"/>
                </w:rPr>
                <w:t>：</w:t>
              </w:r>
              <w:r>
                <w:rPr>
                  <w:rFonts w:hint="eastAsia"/>
                </w:rPr>
                <w:t>__________________</w:t>
              </w:r>
            </w:ins>
          </w:p>
          <w:p w:rsidR="00000000" w:rsidRDefault="00527FF4">
            <w:pPr>
              <w:spacing w:line="400" w:lineRule="exact"/>
              <w:ind w:left="780"/>
              <w:rPr>
                <w:ins w:id="590" w:author="邵军亚" w:date="2021-05-19T16:00:00Z"/>
              </w:rPr>
              <w:pPrChange w:id="591" w:author="邵军亚" w:date="2021-05-20T11:31:00Z">
                <w:pPr>
                  <w:spacing w:line="400" w:lineRule="exact"/>
                </w:pPr>
              </w:pPrChange>
            </w:pPr>
            <w:ins w:id="592" w:author="邵军亚" w:date="2021-05-19T09:41:00Z">
              <w:r>
                <w:rPr>
                  <w:rFonts w:hint="eastAsia"/>
                </w:rPr>
                <w:t>是否</w:t>
              </w:r>
            </w:ins>
            <w:ins w:id="593" w:author="邵军亚" w:date="2021-05-19T09:40:00Z">
              <w:r>
                <w:rPr>
                  <w:rFonts w:hint="eastAsia"/>
                </w:rPr>
                <w:t>至少有</w:t>
              </w:r>
              <w:r>
                <w:rPr>
                  <w:rFonts w:hint="eastAsia"/>
                </w:rPr>
                <w:t>10%</w:t>
              </w:r>
              <w:r>
                <w:rPr>
                  <w:rFonts w:hint="eastAsia"/>
                </w:rPr>
                <w:t>体积的堆肥</w:t>
              </w:r>
            </w:ins>
            <w:ins w:id="594" w:author="邵军亚" w:date="2021-05-19T09:42:00Z">
              <w:r>
                <w:rPr>
                  <w:rFonts w:hint="eastAsia"/>
                </w:rPr>
                <w:t>？</w:t>
              </w:r>
              <w:r w:rsidR="000511B7" w:rsidRPr="00421098">
                <w:rPr>
                  <w:szCs w:val="21"/>
                </w:rPr>
                <w:fldChar w:fldCharType="begin">
                  <w:ffData>
                    <w:name w:val="Check10"/>
                    <w:enabled/>
                    <w:calcOnExit w:val="0"/>
                    <w:checkBox>
                      <w:sizeAuto/>
                      <w:default w:val="0"/>
                    </w:checkBox>
                  </w:ffData>
                </w:fldChar>
              </w:r>
              <w:r w:rsidRPr="00421098">
                <w:rPr>
                  <w:szCs w:val="21"/>
                </w:rPr>
                <w:instrText xml:space="preserve"> FORMCHECKBOX </w:instrText>
              </w:r>
              <w:r w:rsidR="000511B7" w:rsidRPr="00421098">
                <w:rPr>
                  <w:szCs w:val="21"/>
                </w:rPr>
              </w:r>
              <w:r w:rsidR="000511B7" w:rsidRPr="00421098">
                <w:rPr>
                  <w:szCs w:val="21"/>
                </w:rPr>
                <w:fldChar w:fldCharType="end"/>
              </w:r>
              <w:r>
                <w:rPr>
                  <w:rFonts w:hint="eastAsia"/>
                  <w:szCs w:val="21"/>
                </w:rPr>
                <w:t>否</w:t>
              </w:r>
              <w:r>
                <w:rPr>
                  <w:rFonts w:hint="eastAsia"/>
                  <w:szCs w:val="21"/>
                </w:rPr>
                <w:t xml:space="preserve">  </w:t>
              </w:r>
              <w:r w:rsidR="000511B7" w:rsidRPr="00421098">
                <w:rPr>
                  <w:szCs w:val="21"/>
                </w:rPr>
                <w:fldChar w:fldCharType="begin">
                  <w:ffData>
                    <w:name w:val="Check10"/>
                    <w:enabled/>
                    <w:calcOnExit w:val="0"/>
                    <w:checkBox>
                      <w:sizeAuto/>
                      <w:default w:val="0"/>
                    </w:checkBox>
                  </w:ffData>
                </w:fldChar>
              </w:r>
              <w:r w:rsidRPr="00421098">
                <w:rPr>
                  <w:szCs w:val="21"/>
                </w:rPr>
                <w:instrText xml:space="preserve"> FORMCHECKBOX </w:instrText>
              </w:r>
              <w:r w:rsidR="000511B7" w:rsidRPr="00421098">
                <w:rPr>
                  <w:szCs w:val="21"/>
                </w:rPr>
              </w:r>
              <w:r w:rsidR="000511B7" w:rsidRPr="00421098">
                <w:rPr>
                  <w:szCs w:val="21"/>
                </w:rPr>
                <w:fldChar w:fldCharType="end"/>
              </w:r>
              <w:r>
                <w:rPr>
                  <w:rFonts w:hint="eastAsia"/>
                  <w:szCs w:val="21"/>
                </w:rPr>
                <w:t>是。</w:t>
              </w:r>
            </w:ins>
            <w:ins w:id="595" w:author="邵军亚" w:date="2021-05-20T11:31:00Z">
              <w:r w:rsidR="00B36911">
                <w:rPr>
                  <w:rFonts w:hint="eastAsia"/>
                  <w:szCs w:val="21"/>
                </w:rPr>
                <w:t>如是，请描述堆肥所占比例，原料及制作过程：</w:t>
              </w:r>
              <w:r w:rsidR="00B36911">
                <w:rPr>
                  <w:rFonts w:hint="eastAsia"/>
                  <w:szCs w:val="21"/>
                </w:rPr>
                <w:t>_____________________________</w:t>
              </w:r>
              <w:r w:rsidR="00B36911">
                <w:rPr>
                  <w:rFonts w:hint="eastAsia"/>
                  <w:szCs w:val="21"/>
                </w:rPr>
                <w:t>。</w:t>
              </w:r>
            </w:ins>
            <w:ins w:id="596" w:author="邵军亚" w:date="2021-05-19T09:43:00Z">
              <w:r>
                <w:rPr>
                  <w:rFonts w:hint="eastAsia"/>
                  <w:szCs w:val="21"/>
                </w:rPr>
                <w:t>如否，请说明理由：</w:t>
              </w:r>
              <w:r>
                <w:rPr>
                  <w:rFonts w:hint="eastAsia"/>
                  <w:szCs w:val="21"/>
                </w:rPr>
                <w:t>___________</w:t>
              </w:r>
            </w:ins>
            <w:ins w:id="597" w:author="邵军亚" w:date="2021-05-20T11:31:00Z">
              <w:r w:rsidR="00B36911">
                <w:rPr>
                  <w:rFonts w:hint="eastAsia"/>
                  <w:szCs w:val="21"/>
                </w:rPr>
                <w:t xml:space="preserve"> </w:t>
              </w:r>
            </w:ins>
            <w:ins w:id="598" w:author="邵军亚" w:date="2021-05-19T09:43:00Z">
              <w:r>
                <w:rPr>
                  <w:rFonts w:hint="eastAsia"/>
                  <w:szCs w:val="21"/>
                </w:rPr>
                <w:t>__________</w:t>
              </w:r>
              <w:r>
                <w:rPr>
                  <w:rFonts w:hint="eastAsia"/>
                  <w:szCs w:val="21"/>
                </w:rPr>
                <w:t>。</w:t>
              </w:r>
            </w:ins>
          </w:p>
          <w:p w:rsidR="00000000" w:rsidRDefault="006E0D25">
            <w:pPr>
              <w:numPr>
                <w:ilvl w:val="0"/>
                <w:numId w:val="34"/>
              </w:numPr>
              <w:spacing w:line="400" w:lineRule="exact"/>
              <w:rPr>
                <w:ins w:id="599" w:author="邵军亚" w:date="2021-05-19T09:57:00Z"/>
              </w:rPr>
              <w:pPrChange w:id="600" w:author="邵军亚" w:date="2021-05-19T09:40:00Z">
                <w:pPr>
                  <w:spacing w:line="400" w:lineRule="exact"/>
                </w:pPr>
              </w:pPrChange>
            </w:pPr>
            <w:ins w:id="601" w:author="邵军亚" w:date="2021-05-19T09:56:00Z">
              <w:r>
                <w:rPr>
                  <w:rFonts w:hint="eastAsia"/>
                </w:rPr>
                <w:t>在一个生产周期开始前，是否其中至少含有</w:t>
              </w:r>
              <w:r>
                <w:rPr>
                  <w:rFonts w:hint="eastAsia"/>
                </w:rPr>
                <w:t>2%</w:t>
              </w:r>
              <w:r>
                <w:rPr>
                  <w:rFonts w:hint="eastAsia"/>
                </w:rPr>
                <w:t>的矿物组分</w:t>
              </w:r>
            </w:ins>
            <w:ins w:id="602" w:author="邵军亚" w:date="2021-05-19T09:57:00Z">
              <w:r>
                <w:rPr>
                  <w:rFonts w:hint="eastAsia"/>
                  <w:szCs w:val="21"/>
                </w:rPr>
                <w:t>？</w:t>
              </w:r>
            </w:ins>
            <w:ins w:id="603" w:author="邵军亚" w:date="2021-05-19T09:56:00Z">
              <w:r w:rsidR="000511B7" w:rsidRPr="00421098">
                <w:rPr>
                  <w:szCs w:val="21"/>
                </w:rPr>
                <w:fldChar w:fldCharType="begin">
                  <w:ffData>
                    <w:name w:val="Check10"/>
                    <w:enabled/>
                    <w:calcOnExit w:val="0"/>
                    <w:checkBox>
                      <w:sizeAuto/>
                      <w:default w:val="0"/>
                    </w:checkBox>
                  </w:ffData>
                </w:fldChar>
              </w:r>
              <w:r w:rsidRPr="00421098">
                <w:rPr>
                  <w:szCs w:val="21"/>
                </w:rPr>
                <w:instrText xml:space="preserve"> FORMCHECKBOX </w:instrText>
              </w:r>
              <w:r w:rsidR="000511B7" w:rsidRPr="00421098">
                <w:rPr>
                  <w:szCs w:val="21"/>
                </w:rPr>
              </w:r>
              <w:r w:rsidR="000511B7" w:rsidRPr="00421098">
                <w:rPr>
                  <w:szCs w:val="21"/>
                </w:rPr>
                <w:fldChar w:fldCharType="end"/>
              </w:r>
              <w:r>
                <w:rPr>
                  <w:rFonts w:hint="eastAsia"/>
                  <w:szCs w:val="21"/>
                </w:rPr>
                <w:t>否</w:t>
              </w:r>
              <w:r>
                <w:rPr>
                  <w:rFonts w:hint="eastAsia"/>
                  <w:szCs w:val="21"/>
                </w:rPr>
                <w:t xml:space="preserve">  </w:t>
              </w:r>
              <w:r w:rsidR="000511B7" w:rsidRPr="00421098">
                <w:rPr>
                  <w:szCs w:val="21"/>
                </w:rPr>
                <w:fldChar w:fldCharType="begin">
                  <w:ffData>
                    <w:name w:val="Check10"/>
                    <w:enabled/>
                    <w:calcOnExit w:val="0"/>
                    <w:checkBox>
                      <w:sizeAuto/>
                      <w:default w:val="0"/>
                    </w:checkBox>
                  </w:ffData>
                </w:fldChar>
              </w:r>
              <w:r w:rsidRPr="00421098">
                <w:rPr>
                  <w:szCs w:val="21"/>
                </w:rPr>
                <w:instrText xml:space="preserve"> FORMCHECKBOX </w:instrText>
              </w:r>
              <w:r w:rsidR="000511B7" w:rsidRPr="00421098">
                <w:rPr>
                  <w:szCs w:val="21"/>
                </w:rPr>
              </w:r>
              <w:r w:rsidR="000511B7" w:rsidRPr="00421098">
                <w:rPr>
                  <w:szCs w:val="21"/>
                </w:rPr>
                <w:fldChar w:fldCharType="end"/>
              </w:r>
              <w:r>
                <w:rPr>
                  <w:rFonts w:hint="eastAsia"/>
                  <w:szCs w:val="21"/>
                </w:rPr>
                <w:t>是</w:t>
              </w:r>
            </w:ins>
            <w:ins w:id="604" w:author="邵军亚" w:date="2021-05-19T09:57:00Z">
              <w:r>
                <w:rPr>
                  <w:rFonts w:hint="eastAsia"/>
                  <w:szCs w:val="21"/>
                </w:rPr>
                <w:t>。</w:t>
              </w:r>
            </w:ins>
          </w:p>
          <w:p w:rsidR="00000000" w:rsidRDefault="006E0D25">
            <w:pPr>
              <w:numPr>
                <w:ilvl w:val="0"/>
                <w:numId w:val="33"/>
              </w:numPr>
              <w:spacing w:line="400" w:lineRule="exact"/>
              <w:pPrChange w:id="605" w:author="邵军亚" w:date="2021-05-19T09:57:00Z">
                <w:pPr>
                  <w:spacing w:line="400" w:lineRule="exact"/>
                </w:pPr>
              </w:pPrChange>
            </w:pPr>
            <w:ins w:id="606" w:author="邵军亚" w:date="2021-05-19T10:02:00Z">
              <w:r w:rsidRPr="006E0D25">
                <w:rPr>
                  <w:rFonts w:hint="eastAsia"/>
                </w:rPr>
                <w:t>容器中土壤的开始量和维持量</w:t>
              </w:r>
            </w:ins>
            <w:ins w:id="607" w:author="邵军亚" w:date="2021-05-19T10:03:00Z">
              <w:r>
                <w:rPr>
                  <w:rFonts w:hint="eastAsia"/>
                </w:rPr>
                <w:t>是否</w:t>
              </w:r>
            </w:ins>
            <w:ins w:id="608" w:author="邵军亚" w:date="2021-05-19T10:02:00Z">
              <w:r w:rsidRPr="006E0D25">
                <w:rPr>
                  <w:rFonts w:hint="eastAsia"/>
                </w:rPr>
                <w:t>与</w:t>
              </w:r>
            </w:ins>
            <w:ins w:id="609" w:author="邵军亚" w:date="2021-05-19T10:03:00Z">
              <w:r>
                <w:rPr>
                  <w:rFonts w:hint="eastAsia"/>
                </w:rPr>
                <w:t>作物的植株大小</w:t>
              </w:r>
            </w:ins>
            <w:ins w:id="610" w:author="邵军亚" w:date="2021-05-19T10:02:00Z">
              <w:r w:rsidRPr="006E0D25">
                <w:rPr>
                  <w:rFonts w:hint="eastAsia"/>
                </w:rPr>
                <w:t>，生长速率，目标产量和</w:t>
              </w:r>
            </w:ins>
            <w:ins w:id="611" w:author="邵军亚" w:date="2021-05-19T10:04:00Z">
              <w:r>
                <w:rPr>
                  <w:rFonts w:hint="eastAsia"/>
                </w:rPr>
                <w:t>生长</w:t>
              </w:r>
            </w:ins>
            <w:ins w:id="612" w:author="邵军亚" w:date="2021-05-19T10:02:00Z">
              <w:r w:rsidRPr="006E0D25">
                <w:rPr>
                  <w:rFonts w:hint="eastAsia"/>
                </w:rPr>
                <w:t>周期</w:t>
              </w:r>
            </w:ins>
            <w:ins w:id="613" w:author="邵军亚" w:date="2021-05-19T10:04:00Z">
              <w:r>
                <w:rPr>
                  <w:rFonts w:hint="eastAsia"/>
                </w:rPr>
                <w:t>相称？</w:t>
              </w:r>
              <w:r w:rsidR="000511B7" w:rsidRPr="00421098">
                <w:rPr>
                  <w:szCs w:val="21"/>
                </w:rPr>
                <w:fldChar w:fldCharType="begin">
                  <w:ffData>
                    <w:name w:val="Check10"/>
                    <w:enabled/>
                    <w:calcOnExit w:val="0"/>
                    <w:checkBox>
                      <w:sizeAuto/>
                      <w:default w:val="0"/>
                    </w:checkBox>
                  </w:ffData>
                </w:fldChar>
              </w:r>
              <w:r w:rsidRPr="00421098">
                <w:rPr>
                  <w:szCs w:val="21"/>
                </w:rPr>
                <w:instrText xml:space="preserve"> FORMCHECKBOX </w:instrText>
              </w:r>
              <w:r w:rsidR="000511B7" w:rsidRPr="00421098">
                <w:rPr>
                  <w:szCs w:val="21"/>
                </w:rPr>
              </w:r>
              <w:r w:rsidR="000511B7" w:rsidRPr="00421098">
                <w:rPr>
                  <w:szCs w:val="21"/>
                </w:rPr>
                <w:fldChar w:fldCharType="end"/>
              </w:r>
              <w:r>
                <w:rPr>
                  <w:rFonts w:hint="eastAsia"/>
                  <w:szCs w:val="21"/>
                </w:rPr>
                <w:t>否</w:t>
              </w:r>
              <w:r>
                <w:rPr>
                  <w:rFonts w:hint="eastAsia"/>
                  <w:szCs w:val="21"/>
                </w:rPr>
                <w:t xml:space="preserve">  </w:t>
              </w:r>
              <w:r w:rsidR="000511B7" w:rsidRPr="00421098">
                <w:rPr>
                  <w:szCs w:val="21"/>
                </w:rPr>
                <w:fldChar w:fldCharType="begin">
                  <w:ffData>
                    <w:name w:val="Check10"/>
                    <w:enabled/>
                    <w:calcOnExit w:val="0"/>
                    <w:checkBox>
                      <w:sizeAuto/>
                      <w:default w:val="0"/>
                    </w:checkBox>
                  </w:ffData>
                </w:fldChar>
              </w:r>
              <w:r w:rsidRPr="00421098">
                <w:rPr>
                  <w:szCs w:val="21"/>
                </w:rPr>
                <w:instrText xml:space="preserve"> FORMCHECKBOX </w:instrText>
              </w:r>
              <w:r w:rsidR="000511B7" w:rsidRPr="00421098">
                <w:rPr>
                  <w:szCs w:val="21"/>
                </w:rPr>
              </w:r>
              <w:r w:rsidR="000511B7" w:rsidRPr="00421098">
                <w:rPr>
                  <w:szCs w:val="21"/>
                </w:rPr>
                <w:fldChar w:fldCharType="end"/>
              </w:r>
              <w:r>
                <w:rPr>
                  <w:rFonts w:hint="eastAsia"/>
                  <w:szCs w:val="21"/>
                </w:rPr>
                <w:t>是</w:t>
              </w:r>
            </w:ins>
            <w:ins w:id="614" w:author="邵军亚" w:date="2021-05-19T10:02:00Z">
              <w:r w:rsidRPr="006E0D25">
                <w:rPr>
                  <w:rFonts w:hint="eastAsia"/>
                </w:rPr>
                <w:t>。</w:t>
              </w:r>
            </w:ins>
            <w:ins w:id="615" w:author="邵军亚" w:date="2021-05-19T10:11:00Z">
              <w:r w:rsidR="00347CCC">
                <w:rPr>
                  <w:rFonts w:hint="eastAsia"/>
                </w:rPr>
                <w:t>（</w:t>
              </w:r>
            </w:ins>
            <w:ins w:id="616" w:author="邵军亚" w:date="2021-05-19T10:12:00Z">
              <w:r w:rsidR="00347CCC">
                <w:rPr>
                  <w:rFonts w:hint="eastAsia"/>
                </w:rPr>
                <w:t>7.5.2.2</w:t>
              </w:r>
            </w:ins>
            <w:ins w:id="617" w:author="邵军亚" w:date="2021-05-19T10:11:00Z">
              <w:r w:rsidR="00347CCC">
                <w:rPr>
                  <w:rFonts w:hint="eastAsia"/>
                </w:rPr>
                <w:t>）</w:t>
              </w:r>
            </w:ins>
          </w:p>
          <w:p w:rsidR="00053644" w:rsidRDefault="00053644" w:rsidP="00421098">
            <w:pPr>
              <w:spacing w:line="400" w:lineRule="exact"/>
            </w:pPr>
          </w:p>
          <w:p w:rsidR="00000000" w:rsidRDefault="003854AE">
            <w:pPr>
              <w:numPr>
                <w:ilvl w:val="0"/>
                <w:numId w:val="33"/>
              </w:numPr>
              <w:spacing w:line="400" w:lineRule="exact"/>
              <w:rPr>
                <w:szCs w:val="21"/>
              </w:rPr>
              <w:pPrChange w:id="618" w:author="邵军亚" w:date="2021-05-19T09:27:00Z">
                <w:pPr>
                  <w:spacing w:line="400" w:lineRule="exact"/>
                </w:pPr>
              </w:pPrChange>
            </w:pPr>
            <w:ins w:id="619" w:author="邵军亚" w:date="2021-05-19T10:42:00Z">
              <w:r>
                <w:rPr>
                  <w:rFonts w:hint="eastAsia"/>
                </w:rPr>
                <w:t>容器栽培的</w:t>
              </w:r>
            </w:ins>
            <w:del w:id="620" w:author="邵军亚" w:date="2021-05-19T09:27:00Z">
              <w:r w:rsidR="00053644" w:rsidDel="002353CF">
                <w:rPr>
                  <w:rFonts w:hint="eastAsia"/>
                </w:rPr>
                <w:delText>2</w:delText>
              </w:r>
              <w:r w:rsidR="00053644" w:rsidDel="002353CF">
                <w:rPr>
                  <w:rFonts w:hint="eastAsia"/>
                </w:rPr>
                <w:delText>）</w:delText>
              </w:r>
            </w:del>
            <w:r w:rsidR="00053644">
              <w:rPr>
                <w:rFonts w:hint="eastAsia"/>
              </w:rPr>
              <w:t>是否</w:t>
            </w:r>
            <w:del w:id="621" w:author="邵军亚" w:date="2021-05-19T10:42:00Z">
              <w:r w:rsidR="00053644" w:rsidDel="003854AE">
                <w:rPr>
                  <w:rFonts w:hint="eastAsia"/>
                </w:rPr>
                <w:delText>种植</w:delText>
              </w:r>
            </w:del>
            <w:ins w:id="622" w:author="邵军亚" w:date="2021-05-19T10:42:00Z">
              <w:r>
                <w:rPr>
                  <w:rFonts w:hint="eastAsia"/>
                </w:rPr>
                <w:t>为</w:t>
              </w:r>
            </w:ins>
            <w:del w:id="623" w:author="邵军亚" w:date="2021-05-19T10:42:00Z">
              <w:r w:rsidR="00053644" w:rsidDel="003854AE">
                <w:rPr>
                  <w:rFonts w:hint="eastAsia"/>
                </w:rPr>
                <w:delText>容器栽培</w:delText>
              </w:r>
            </w:del>
            <w:del w:id="624" w:author="邵军亚" w:date="2021-05-19T10:41:00Z">
              <w:r w:rsidR="00053644" w:rsidDel="003854AE">
                <w:rPr>
                  <w:rFonts w:hint="eastAsia"/>
                </w:rPr>
                <w:delText>并</w:delText>
              </w:r>
            </w:del>
            <w:del w:id="625" w:author="邵军亚" w:date="2021-05-19T10:16:00Z">
              <w:r w:rsidR="00053644" w:rsidDel="00347CCC">
                <w:rPr>
                  <w:rFonts w:hint="eastAsia"/>
                </w:rPr>
                <w:delText>打桩</w:delText>
              </w:r>
            </w:del>
            <w:ins w:id="626" w:author="邵军亚" w:date="2021-05-19T10:16:00Z">
              <w:r w:rsidR="00347CCC">
                <w:rPr>
                  <w:rFonts w:hint="eastAsia"/>
                </w:rPr>
                <w:t>依靠或半依靠</w:t>
              </w:r>
            </w:ins>
            <w:r w:rsidR="00053644">
              <w:rPr>
                <w:rFonts w:hint="eastAsia"/>
              </w:rPr>
              <w:t>攀缘的作物？</w:t>
            </w:r>
            <w:r w:rsidR="000511B7" w:rsidRPr="00421098">
              <w:rPr>
                <w:szCs w:val="21"/>
              </w:rPr>
              <w:fldChar w:fldCharType="begin">
                <w:ffData>
                  <w:name w:val="Check10"/>
                  <w:enabled/>
                  <w:calcOnExit w:val="0"/>
                  <w:checkBox>
                    <w:sizeAuto/>
                    <w:default w:val="0"/>
                  </w:checkBox>
                </w:ffData>
              </w:fldChar>
            </w:r>
            <w:r w:rsidR="001714C5" w:rsidRPr="00421098">
              <w:rPr>
                <w:szCs w:val="21"/>
              </w:rPr>
              <w:instrText xml:space="preserve"> FORMCHECKBOX </w:instrText>
            </w:r>
            <w:r w:rsidR="000511B7" w:rsidRPr="00421098">
              <w:rPr>
                <w:szCs w:val="21"/>
              </w:rPr>
            </w:r>
            <w:r w:rsidR="000511B7" w:rsidRPr="00421098">
              <w:rPr>
                <w:szCs w:val="21"/>
              </w:rPr>
              <w:fldChar w:fldCharType="end"/>
            </w:r>
            <w:r w:rsidR="001714C5">
              <w:rPr>
                <w:rFonts w:hint="eastAsia"/>
                <w:szCs w:val="21"/>
              </w:rPr>
              <w:t>否</w:t>
            </w:r>
            <w:r w:rsidR="001714C5">
              <w:rPr>
                <w:rFonts w:hint="eastAsia"/>
                <w:szCs w:val="21"/>
              </w:rPr>
              <w:t xml:space="preserve">  </w:t>
            </w:r>
            <w:r w:rsidR="000511B7" w:rsidRPr="00421098">
              <w:rPr>
                <w:szCs w:val="21"/>
              </w:rPr>
              <w:fldChar w:fldCharType="begin">
                <w:ffData>
                  <w:name w:val="Check10"/>
                  <w:enabled/>
                  <w:calcOnExit w:val="0"/>
                  <w:checkBox>
                    <w:sizeAuto/>
                    <w:default w:val="0"/>
                  </w:checkBox>
                </w:ffData>
              </w:fldChar>
            </w:r>
            <w:r w:rsidR="001714C5" w:rsidRPr="00421098">
              <w:rPr>
                <w:szCs w:val="21"/>
              </w:rPr>
              <w:instrText xml:space="preserve"> FORMCHECKBOX </w:instrText>
            </w:r>
            <w:r w:rsidR="000511B7" w:rsidRPr="00421098">
              <w:rPr>
                <w:szCs w:val="21"/>
              </w:rPr>
            </w:r>
            <w:r w:rsidR="000511B7" w:rsidRPr="00421098">
              <w:rPr>
                <w:szCs w:val="21"/>
              </w:rPr>
              <w:fldChar w:fldCharType="end"/>
            </w:r>
            <w:r w:rsidR="001714C5">
              <w:rPr>
                <w:rFonts w:hint="eastAsia"/>
                <w:szCs w:val="21"/>
              </w:rPr>
              <w:t>是</w:t>
            </w:r>
          </w:p>
          <w:p w:rsidR="00000000" w:rsidRDefault="001714C5">
            <w:pPr>
              <w:numPr>
                <w:ilvl w:val="0"/>
                <w:numId w:val="35"/>
              </w:numPr>
              <w:spacing w:line="400" w:lineRule="exact"/>
              <w:rPr>
                <w:ins w:id="627" w:author="邵军亚" w:date="2021-05-19T10:17:00Z"/>
                <w:szCs w:val="21"/>
              </w:rPr>
              <w:pPrChange w:id="628" w:author="邵军亚" w:date="2021-05-19T10:17:00Z">
                <w:pPr>
                  <w:spacing w:line="400" w:lineRule="exact"/>
                  <w:ind w:leftChars="201" w:left="422" w:firstLine="2"/>
                </w:pPr>
              </w:pPrChange>
            </w:pPr>
            <w:r>
              <w:rPr>
                <w:rFonts w:hint="eastAsia"/>
                <w:szCs w:val="21"/>
              </w:rPr>
              <w:t>如是</w:t>
            </w:r>
            <w:ins w:id="629" w:author="邵军亚" w:date="2021-05-19T10:35:00Z">
              <w:r w:rsidR="007B469C">
                <w:rPr>
                  <w:rFonts w:hint="eastAsia"/>
                  <w:szCs w:val="21"/>
                </w:rPr>
                <w:t>**</w:t>
              </w:r>
            </w:ins>
            <w:r>
              <w:rPr>
                <w:rFonts w:hint="eastAsia"/>
                <w:szCs w:val="21"/>
              </w:rPr>
              <w:t>，</w:t>
            </w:r>
            <w:ins w:id="630" w:author="邵军亚" w:date="2021-05-19T10:17:00Z">
              <w:r w:rsidR="00347CCC">
                <w:rPr>
                  <w:rFonts w:hint="eastAsia"/>
                </w:rPr>
                <w:t>本年度的培肥计划中是否包含堆肥？</w:t>
              </w:r>
              <w:r w:rsidR="000511B7" w:rsidRPr="00421098">
                <w:rPr>
                  <w:szCs w:val="21"/>
                </w:rPr>
                <w:fldChar w:fldCharType="begin">
                  <w:ffData>
                    <w:name w:val="Check10"/>
                    <w:enabled/>
                    <w:calcOnExit w:val="0"/>
                    <w:checkBox>
                      <w:sizeAuto/>
                      <w:default w:val="0"/>
                    </w:checkBox>
                  </w:ffData>
                </w:fldChar>
              </w:r>
              <w:r w:rsidR="00347CCC" w:rsidRPr="00421098">
                <w:rPr>
                  <w:szCs w:val="21"/>
                </w:rPr>
                <w:instrText xml:space="preserve"> FORMCHECKBOX </w:instrText>
              </w:r>
              <w:r w:rsidR="000511B7" w:rsidRPr="00421098">
                <w:rPr>
                  <w:szCs w:val="21"/>
                </w:rPr>
              </w:r>
              <w:r w:rsidR="000511B7" w:rsidRPr="00421098">
                <w:rPr>
                  <w:szCs w:val="21"/>
                </w:rPr>
                <w:fldChar w:fldCharType="end"/>
              </w:r>
              <w:r w:rsidR="00347CCC">
                <w:rPr>
                  <w:rFonts w:hint="eastAsia"/>
                  <w:szCs w:val="21"/>
                </w:rPr>
                <w:t>否</w:t>
              </w:r>
              <w:r w:rsidR="00347CCC">
                <w:rPr>
                  <w:rFonts w:hint="eastAsia"/>
                  <w:szCs w:val="21"/>
                </w:rPr>
                <w:t xml:space="preserve">  </w:t>
              </w:r>
              <w:r w:rsidR="000511B7" w:rsidRPr="00421098">
                <w:rPr>
                  <w:szCs w:val="21"/>
                </w:rPr>
                <w:fldChar w:fldCharType="begin">
                  <w:ffData>
                    <w:name w:val="Check10"/>
                    <w:enabled/>
                    <w:calcOnExit w:val="0"/>
                    <w:checkBox>
                      <w:sizeAuto/>
                      <w:default w:val="0"/>
                    </w:checkBox>
                  </w:ffData>
                </w:fldChar>
              </w:r>
              <w:r w:rsidR="00347CCC" w:rsidRPr="00421098">
                <w:rPr>
                  <w:szCs w:val="21"/>
                </w:rPr>
                <w:instrText xml:space="preserve"> FORMCHECKBOX </w:instrText>
              </w:r>
              <w:r w:rsidR="000511B7" w:rsidRPr="00421098">
                <w:rPr>
                  <w:szCs w:val="21"/>
                </w:rPr>
              </w:r>
              <w:r w:rsidR="000511B7" w:rsidRPr="00421098">
                <w:rPr>
                  <w:szCs w:val="21"/>
                </w:rPr>
                <w:fldChar w:fldCharType="end"/>
              </w:r>
              <w:r w:rsidR="00347CCC">
                <w:rPr>
                  <w:rFonts w:hint="eastAsia"/>
                  <w:szCs w:val="21"/>
                </w:rPr>
                <w:t>是</w:t>
              </w:r>
            </w:ins>
          </w:p>
          <w:p w:rsidR="00000000" w:rsidRDefault="003854AE">
            <w:pPr>
              <w:spacing w:line="400" w:lineRule="exact"/>
              <w:ind w:left="780"/>
              <w:rPr>
                <w:ins w:id="631" w:author="邵军亚" w:date="2021-05-19T10:48:00Z"/>
              </w:rPr>
              <w:pPrChange w:id="632" w:author="邵军亚" w:date="2021-05-19T10:30:00Z">
                <w:pPr>
                  <w:spacing w:line="400" w:lineRule="exact"/>
                  <w:ind w:leftChars="201" w:left="422" w:firstLine="2"/>
                </w:pPr>
              </w:pPrChange>
            </w:pPr>
            <w:ins w:id="633" w:author="邵军亚" w:date="2021-05-19T10:47:00Z">
              <w:r>
                <w:rPr>
                  <w:rFonts w:hint="eastAsia"/>
                </w:rPr>
                <w:t>请描述</w:t>
              </w:r>
            </w:ins>
            <w:ins w:id="634" w:author="邵军亚" w:date="2021-05-19T10:25:00Z">
              <w:r w:rsidR="00347CCC">
                <w:rPr>
                  <w:rFonts w:hint="eastAsia"/>
                </w:rPr>
                <w:t>基于光合作用面积</w:t>
              </w:r>
            </w:ins>
            <w:ins w:id="635" w:author="邵军亚" w:date="2021-05-19T10:47:00Z">
              <w:r>
                <w:rPr>
                  <w:rFonts w:hint="eastAsia"/>
                </w:rPr>
                <w:t>的</w:t>
              </w:r>
            </w:ins>
            <w:ins w:id="636" w:author="邵军亚" w:date="2021-05-19T10:48:00Z">
              <w:r>
                <w:rPr>
                  <w:rFonts w:hint="eastAsia"/>
                </w:rPr>
                <w:t>容器</w:t>
              </w:r>
            </w:ins>
            <w:ins w:id="637" w:author="邵军亚" w:date="2021-05-19T10:22:00Z">
              <w:r w:rsidR="00347CCC">
                <w:rPr>
                  <w:rFonts w:hint="eastAsia"/>
                </w:rPr>
                <w:t>土壤</w:t>
              </w:r>
            </w:ins>
            <w:ins w:id="638" w:author="邵军亚" w:date="2021-05-19T10:26:00Z">
              <w:r w:rsidR="00347CCC">
                <w:rPr>
                  <w:rFonts w:hint="eastAsia"/>
                </w:rPr>
                <w:t>维持</w:t>
              </w:r>
            </w:ins>
            <w:ins w:id="639" w:author="邵军亚" w:date="2021-05-19T10:22:00Z">
              <w:r w:rsidR="00347CCC">
                <w:rPr>
                  <w:rFonts w:hint="eastAsia"/>
                </w:rPr>
                <w:t>体积</w:t>
              </w:r>
            </w:ins>
            <w:ins w:id="640" w:author="邵军亚" w:date="2021-05-19T10:47:00Z">
              <w:r>
                <w:rPr>
                  <w:rFonts w:hint="eastAsia"/>
                </w:rPr>
                <w:t>_____</w:t>
              </w:r>
            </w:ins>
            <w:ins w:id="641" w:author="邵军亚" w:date="2021-05-19T10:22:00Z">
              <w:r w:rsidR="00347CCC">
                <w:rPr>
                  <w:rFonts w:hint="eastAsia"/>
                </w:rPr>
                <w:t>L / m</w:t>
              </w:r>
              <w:r w:rsidR="000511B7" w:rsidRPr="000511B7">
                <w:rPr>
                  <w:vertAlign w:val="superscript"/>
                  <w:rPrChange w:id="642" w:author="邵军亚" w:date="2021-05-19T10:23:00Z">
                    <w:rPr/>
                  </w:rPrChange>
                </w:rPr>
                <w:t>2</w:t>
              </w:r>
            </w:ins>
            <w:ins w:id="643" w:author="邵军亚" w:date="2021-05-19T10:47:00Z">
              <w:r>
                <w:rPr>
                  <w:rFonts w:hint="eastAsia"/>
                </w:rPr>
                <w:t>；</w:t>
              </w:r>
            </w:ins>
          </w:p>
          <w:p w:rsidR="00000000" w:rsidRDefault="003854AE">
            <w:pPr>
              <w:spacing w:line="400" w:lineRule="exact"/>
              <w:ind w:left="780"/>
              <w:rPr>
                <w:ins w:id="644" w:author="邵军亚" w:date="2021-05-19T10:17:00Z"/>
                <w:szCs w:val="21"/>
              </w:rPr>
              <w:pPrChange w:id="645" w:author="邵军亚" w:date="2021-05-19T10:30:00Z">
                <w:pPr>
                  <w:spacing w:line="400" w:lineRule="exact"/>
                  <w:ind w:leftChars="201" w:left="422" w:firstLine="2"/>
                </w:pPr>
              </w:pPrChange>
            </w:pPr>
            <w:ins w:id="646" w:author="邵军亚" w:date="2021-05-19T10:47:00Z">
              <w:r>
                <w:rPr>
                  <w:rFonts w:hint="eastAsia"/>
                </w:rPr>
                <w:t>如</w:t>
              </w:r>
            </w:ins>
            <w:ins w:id="647" w:author="邵军亚" w:date="2021-05-19T10:29:00Z">
              <w:r w:rsidR="007B469C">
                <w:rPr>
                  <w:rFonts w:hint="eastAsia"/>
                  <w:szCs w:val="21"/>
                </w:rPr>
                <w:t>种植</w:t>
              </w:r>
            </w:ins>
            <w:ins w:id="648" w:author="邵军亚" w:date="2021-05-19T10:22:00Z">
              <w:r w:rsidR="00347CCC">
                <w:rPr>
                  <w:rFonts w:hint="eastAsia"/>
                </w:rPr>
                <w:t>短</w:t>
              </w:r>
            </w:ins>
            <w:ins w:id="649" w:author="邵军亚" w:date="2021-05-19T16:04:00Z">
              <w:r w:rsidR="00070E53">
                <w:rPr>
                  <w:rFonts w:hint="eastAsia"/>
                </w:rPr>
                <w:t>周期</w:t>
              </w:r>
            </w:ins>
            <w:ins w:id="650" w:author="邵军亚" w:date="2021-05-19T10:30:00Z">
              <w:r w:rsidR="007B469C">
                <w:rPr>
                  <w:rFonts w:hint="eastAsia"/>
                </w:rPr>
                <w:t>间作</w:t>
              </w:r>
            </w:ins>
            <w:ins w:id="651" w:author="邵军亚" w:date="2021-05-19T10:22:00Z">
              <w:r w:rsidR="00347CCC">
                <w:rPr>
                  <w:rFonts w:hint="eastAsia"/>
                </w:rPr>
                <w:t>作物或一年</w:t>
              </w:r>
            </w:ins>
            <w:ins w:id="652" w:author="邵军亚" w:date="2021-05-19T10:30:00Z">
              <w:r w:rsidR="007B469C">
                <w:rPr>
                  <w:rFonts w:hint="eastAsia"/>
                </w:rPr>
                <w:t>生</w:t>
              </w:r>
            </w:ins>
            <w:ins w:id="653" w:author="邵军亚" w:date="2021-05-19T10:22:00Z">
              <w:r w:rsidR="00347CCC">
                <w:rPr>
                  <w:rFonts w:hint="eastAsia"/>
                </w:rPr>
                <w:t>多茬作物</w:t>
              </w:r>
            </w:ins>
            <w:ins w:id="654" w:author="邵军亚" w:date="2021-05-19T10:48:00Z">
              <w:r>
                <w:rPr>
                  <w:rFonts w:hint="eastAsia"/>
                </w:rPr>
                <w:t>，请描述</w:t>
              </w:r>
            </w:ins>
            <w:ins w:id="655" w:author="邵军亚" w:date="2021-05-19T10:29:00Z">
              <w:r w:rsidR="007B469C">
                <w:rPr>
                  <w:rFonts w:hint="eastAsia"/>
                </w:rPr>
                <w:t>容器土壤维持体积</w:t>
              </w:r>
            </w:ins>
            <w:ins w:id="656" w:author="邵军亚" w:date="2021-05-19T10:48:00Z">
              <w:r>
                <w:rPr>
                  <w:rFonts w:hint="eastAsia"/>
                </w:rPr>
                <w:t>____</w:t>
              </w:r>
            </w:ins>
            <w:ins w:id="657" w:author="邵军亚" w:date="2021-05-19T10:29:00Z">
              <w:r w:rsidR="007B469C">
                <w:rPr>
                  <w:rFonts w:hint="eastAsia"/>
                </w:rPr>
                <w:t xml:space="preserve"> L / m</w:t>
              </w:r>
              <w:r w:rsidR="007B469C" w:rsidRPr="00347CCC">
                <w:rPr>
                  <w:rFonts w:hint="eastAsia"/>
                  <w:vertAlign w:val="superscript"/>
                </w:rPr>
                <w:t>2</w:t>
              </w:r>
            </w:ins>
            <w:ins w:id="658" w:author="邵军亚" w:date="2021-05-19T10:48:00Z">
              <w:r>
                <w:rPr>
                  <w:rFonts w:hint="eastAsia"/>
                </w:rPr>
                <w:t>。</w:t>
              </w:r>
            </w:ins>
            <w:del w:id="659" w:author="邵军亚" w:date="2021-05-19T10:17:00Z">
              <w:r w:rsidR="001714C5" w:rsidDel="00347CCC">
                <w:rPr>
                  <w:rFonts w:hint="eastAsia"/>
                  <w:szCs w:val="21"/>
                </w:rPr>
                <w:delText>请</w:delText>
              </w:r>
            </w:del>
          </w:p>
          <w:p w:rsidR="00000000" w:rsidRDefault="007B469C">
            <w:pPr>
              <w:numPr>
                <w:ilvl w:val="0"/>
                <w:numId w:val="35"/>
              </w:numPr>
              <w:spacing w:line="400" w:lineRule="exact"/>
              <w:rPr>
                <w:del w:id="660" w:author="邵军亚" w:date="2021-05-19T10:17:00Z"/>
                <w:sz w:val="24"/>
                <w:szCs w:val="21"/>
              </w:rPr>
              <w:pPrChange w:id="661" w:author="邵军亚" w:date="2021-05-19T10:17:00Z">
                <w:pPr>
                  <w:spacing w:line="400" w:lineRule="exact"/>
                  <w:ind w:leftChars="201" w:left="422" w:firstLine="2"/>
                </w:pPr>
              </w:pPrChange>
            </w:pPr>
            <w:ins w:id="662" w:author="邵军亚" w:date="2021-05-19T10:38:00Z">
              <w:r>
                <w:rPr>
                  <w:rFonts w:hint="eastAsia"/>
                  <w:szCs w:val="21"/>
                </w:rPr>
                <w:t>如否，</w:t>
              </w:r>
            </w:ins>
            <w:ins w:id="663" w:author="邵军亚" w:date="2021-05-19T10:49:00Z">
              <w:r w:rsidR="003854AE">
                <w:rPr>
                  <w:rFonts w:hint="eastAsia"/>
                  <w:szCs w:val="21"/>
                </w:rPr>
                <w:t>请描述作物生产周期内基于光合作用面积，平均每周的</w:t>
              </w:r>
              <w:r w:rsidR="003854AE">
                <w:rPr>
                  <w:rFonts w:hint="eastAsia"/>
                </w:rPr>
                <w:t>容器土壤维持体积</w:t>
              </w:r>
              <w:r w:rsidR="003854AE">
                <w:rPr>
                  <w:rFonts w:hint="eastAsia"/>
                </w:rPr>
                <w:t>____ L / m</w:t>
              </w:r>
              <w:r w:rsidR="003854AE" w:rsidRPr="00347CCC">
                <w:rPr>
                  <w:rFonts w:hint="eastAsia"/>
                  <w:vertAlign w:val="superscript"/>
                </w:rPr>
                <w:t>2</w:t>
              </w:r>
            </w:ins>
            <w:del w:id="664" w:author="邵军亚" w:date="2021-05-19T10:17:00Z">
              <w:r w:rsidR="001714C5" w:rsidDel="00347CCC">
                <w:rPr>
                  <w:rFonts w:hint="eastAsia"/>
                  <w:szCs w:val="21"/>
                </w:rPr>
                <w:delText>描述开始生产时土壤总容量中堆肥的含量：</w:delText>
              </w:r>
            </w:del>
          </w:p>
          <w:p w:rsidR="00000000" w:rsidRDefault="001714C5">
            <w:pPr>
              <w:numPr>
                <w:ilvl w:val="0"/>
                <w:numId w:val="35"/>
              </w:numPr>
              <w:spacing w:line="400" w:lineRule="exact"/>
              <w:rPr>
                <w:del w:id="665" w:author="邵军亚" w:date="2021-05-19T10:17:00Z"/>
                <w:sz w:val="24"/>
                <w:szCs w:val="21"/>
              </w:rPr>
              <w:pPrChange w:id="666" w:author="邵军亚" w:date="2021-05-19T10:17:00Z">
                <w:pPr>
                  <w:spacing w:line="400" w:lineRule="exact"/>
                  <w:ind w:leftChars="201" w:left="422" w:firstLine="2"/>
                </w:pPr>
              </w:pPrChange>
            </w:pPr>
            <w:del w:id="667" w:author="邵军亚" w:date="2021-05-19T10:17:00Z">
              <w:r w:rsidDel="00347CCC">
                <w:rPr>
                  <w:rFonts w:hint="eastAsia"/>
                  <w:szCs w:val="21"/>
                </w:rPr>
                <w:delText>容器高度：</w:delText>
              </w:r>
            </w:del>
          </w:p>
          <w:p w:rsidR="00000000" w:rsidRDefault="001714C5">
            <w:pPr>
              <w:numPr>
                <w:ilvl w:val="0"/>
                <w:numId w:val="35"/>
              </w:numPr>
              <w:spacing w:line="400" w:lineRule="exact"/>
              <w:rPr>
                <w:sz w:val="24"/>
              </w:rPr>
              <w:pPrChange w:id="668" w:author="邵军亚" w:date="2021-05-19T10:17:00Z">
                <w:pPr>
                  <w:spacing w:line="400" w:lineRule="exact"/>
                  <w:ind w:leftChars="201" w:left="422" w:firstLine="2"/>
                </w:pPr>
              </w:pPrChange>
            </w:pPr>
            <w:del w:id="669" w:author="邵军亚" w:date="2021-05-19T10:17:00Z">
              <w:r w:rsidDel="00347CCC">
                <w:rPr>
                  <w:rFonts w:hint="eastAsia"/>
                </w:rPr>
                <w:delText>容器内土壤平均厚度：</w:delText>
              </w:r>
            </w:del>
          </w:p>
          <w:p w:rsidR="001714C5" w:rsidRDefault="001714C5" w:rsidP="00A357C0">
            <w:pPr>
              <w:spacing w:line="400" w:lineRule="exact"/>
              <w:ind w:leftChars="201" w:left="422" w:firstLine="2"/>
              <w:rPr>
                <w:ins w:id="670" w:author="邵军亚" w:date="2021-05-19T10:15:00Z"/>
                <w:szCs w:val="21"/>
              </w:rPr>
            </w:pPr>
            <w:del w:id="671" w:author="邵军亚" w:date="2021-05-19T10:17:00Z">
              <w:r w:rsidDel="00347CCC">
                <w:rPr>
                  <w:rFonts w:hint="eastAsia"/>
                </w:rPr>
                <w:delText>本年度的培肥计划中是否包含堆肥？</w:delText>
              </w:r>
              <w:r w:rsidR="000511B7" w:rsidRPr="00421098" w:rsidDel="00347CCC">
                <w:rPr>
                  <w:szCs w:val="21"/>
                </w:rPr>
                <w:fldChar w:fldCharType="begin">
                  <w:ffData>
                    <w:name w:val="Check10"/>
                    <w:enabled/>
                    <w:calcOnExit w:val="0"/>
                    <w:checkBox>
                      <w:sizeAuto/>
                      <w:default w:val="0"/>
                    </w:checkBox>
                  </w:ffData>
                </w:fldChar>
              </w:r>
              <w:r w:rsidRPr="00421098" w:rsidDel="00347CCC">
                <w:rPr>
                  <w:szCs w:val="21"/>
                </w:rPr>
                <w:delInstrText xml:space="preserve"> FORMCHECKBOX </w:delInstrText>
              </w:r>
              <w:r w:rsidR="000511B7" w:rsidRPr="00421098" w:rsidDel="00347CCC">
                <w:rPr>
                  <w:szCs w:val="21"/>
                </w:rPr>
              </w:r>
              <w:r w:rsidR="000511B7" w:rsidRPr="00421098" w:rsidDel="00347CCC">
                <w:rPr>
                  <w:szCs w:val="21"/>
                </w:rPr>
                <w:fldChar w:fldCharType="end"/>
              </w:r>
              <w:r w:rsidDel="00347CCC">
                <w:rPr>
                  <w:rFonts w:hint="eastAsia"/>
                  <w:szCs w:val="21"/>
                </w:rPr>
                <w:delText>否</w:delText>
              </w:r>
              <w:r w:rsidDel="00347CCC">
                <w:rPr>
                  <w:rFonts w:hint="eastAsia"/>
                  <w:szCs w:val="21"/>
                </w:rPr>
                <w:delText xml:space="preserve">  </w:delText>
              </w:r>
              <w:r w:rsidR="000511B7" w:rsidRPr="00421098" w:rsidDel="00347CCC">
                <w:rPr>
                  <w:szCs w:val="21"/>
                </w:rPr>
                <w:fldChar w:fldCharType="begin">
                  <w:ffData>
                    <w:name w:val="Check10"/>
                    <w:enabled/>
                    <w:calcOnExit w:val="0"/>
                    <w:checkBox>
                      <w:sizeAuto/>
                      <w:default w:val="0"/>
                    </w:checkBox>
                  </w:ffData>
                </w:fldChar>
              </w:r>
              <w:r w:rsidRPr="00421098" w:rsidDel="00347CCC">
                <w:rPr>
                  <w:szCs w:val="21"/>
                </w:rPr>
                <w:delInstrText xml:space="preserve"> FORMCHECKBOX </w:delInstrText>
              </w:r>
              <w:r w:rsidR="000511B7" w:rsidRPr="00421098" w:rsidDel="00347CCC">
                <w:rPr>
                  <w:szCs w:val="21"/>
                </w:rPr>
              </w:r>
              <w:r w:rsidR="000511B7" w:rsidRPr="00421098" w:rsidDel="00347CCC">
                <w:rPr>
                  <w:szCs w:val="21"/>
                </w:rPr>
                <w:fldChar w:fldCharType="end"/>
              </w:r>
              <w:r w:rsidDel="00347CCC">
                <w:rPr>
                  <w:rFonts w:hint="eastAsia"/>
                  <w:szCs w:val="21"/>
                </w:rPr>
                <w:delText>是</w:delText>
              </w:r>
            </w:del>
          </w:p>
          <w:p w:rsidR="00000000" w:rsidRDefault="003854AE">
            <w:pPr>
              <w:numPr>
                <w:ilvl w:val="0"/>
                <w:numId w:val="33"/>
              </w:numPr>
              <w:spacing w:line="400" w:lineRule="exact"/>
              <w:rPr>
                <w:ins w:id="672" w:author="邵军亚" w:date="2021-05-19T11:00:00Z"/>
                <w:szCs w:val="21"/>
              </w:rPr>
              <w:pPrChange w:id="673" w:author="邵军亚" w:date="2021-05-19T10:51:00Z">
                <w:pPr>
                  <w:spacing w:line="400" w:lineRule="exact"/>
                  <w:ind w:leftChars="201" w:left="422" w:firstLine="2"/>
                </w:pPr>
              </w:pPrChange>
            </w:pPr>
            <w:ins w:id="674" w:author="邵军亚" w:date="2021-05-19T10:51:00Z">
              <w:r>
                <w:rPr>
                  <w:rFonts w:hint="eastAsia"/>
                  <w:szCs w:val="21"/>
                </w:rPr>
                <w:t>是否使用辅助加热措施？</w:t>
              </w:r>
            </w:ins>
            <w:ins w:id="675" w:author="邵军亚" w:date="2021-05-19T10:52:00Z">
              <w:r w:rsidR="000511B7" w:rsidRPr="00421098">
                <w:rPr>
                  <w:szCs w:val="21"/>
                </w:rPr>
                <w:fldChar w:fldCharType="begin">
                  <w:ffData>
                    <w:name w:val="Check10"/>
                    <w:enabled/>
                    <w:calcOnExit w:val="0"/>
                    <w:checkBox>
                      <w:sizeAuto/>
                      <w:default w:val="0"/>
                    </w:checkBox>
                  </w:ffData>
                </w:fldChar>
              </w:r>
              <w:r w:rsidR="00331909" w:rsidRPr="00421098">
                <w:rPr>
                  <w:szCs w:val="21"/>
                </w:rPr>
                <w:instrText xml:space="preserve"> FORMCHECKBOX </w:instrText>
              </w:r>
              <w:r w:rsidR="000511B7" w:rsidRPr="00421098">
                <w:rPr>
                  <w:szCs w:val="21"/>
                </w:rPr>
              </w:r>
              <w:r w:rsidR="000511B7" w:rsidRPr="00421098">
                <w:rPr>
                  <w:szCs w:val="21"/>
                </w:rPr>
                <w:fldChar w:fldCharType="end"/>
              </w:r>
              <w:r w:rsidR="00331909">
                <w:rPr>
                  <w:rFonts w:hint="eastAsia"/>
                  <w:szCs w:val="21"/>
                </w:rPr>
                <w:t>否</w:t>
              </w:r>
              <w:r w:rsidR="00331909">
                <w:rPr>
                  <w:rFonts w:hint="eastAsia"/>
                  <w:szCs w:val="21"/>
                </w:rPr>
                <w:t xml:space="preserve">  </w:t>
              </w:r>
              <w:r w:rsidR="000511B7" w:rsidRPr="00421098">
                <w:rPr>
                  <w:szCs w:val="21"/>
                </w:rPr>
                <w:fldChar w:fldCharType="begin">
                  <w:ffData>
                    <w:name w:val="Check10"/>
                    <w:enabled/>
                    <w:calcOnExit w:val="0"/>
                    <w:checkBox>
                      <w:sizeAuto/>
                      <w:default w:val="0"/>
                    </w:checkBox>
                  </w:ffData>
                </w:fldChar>
              </w:r>
              <w:r w:rsidR="00331909" w:rsidRPr="00421098">
                <w:rPr>
                  <w:szCs w:val="21"/>
                </w:rPr>
                <w:instrText xml:space="preserve"> FORMCHECKBOX </w:instrText>
              </w:r>
              <w:r w:rsidR="000511B7" w:rsidRPr="00421098">
                <w:rPr>
                  <w:szCs w:val="21"/>
                </w:rPr>
              </w:r>
              <w:r w:rsidR="000511B7" w:rsidRPr="00421098">
                <w:rPr>
                  <w:szCs w:val="21"/>
                </w:rPr>
                <w:fldChar w:fldCharType="end"/>
              </w:r>
              <w:r w:rsidR="00331909">
                <w:rPr>
                  <w:rFonts w:hint="eastAsia"/>
                  <w:szCs w:val="21"/>
                </w:rPr>
                <w:t>是</w:t>
              </w:r>
            </w:ins>
            <w:ins w:id="676" w:author="邵军亚" w:date="2021-05-19T11:00:00Z">
              <w:r w:rsidR="00331909">
                <w:rPr>
                  <w:rFonts w:hint="eastAsia"/>
                  <w:szCs w:val="21"/>
                </w:rPr>
                <w:t>。如是，请描述：</w:t>
              </w:r>
              <w:r w:rsidR="00331909">
                <w:rPr>
                  <w:rFonts w:hint="eastAsia"/>
                  <w:szCs w:val="21"/>
                </w:rPr>
                <w:t>_</w:t>
              </w:r>
            </w:ins>
            <w:ins w:id="677" w:author="邵军亚" w:date="2021-05-19T11:01:00Z">
              <w:r w:rsidR="00331909">
                <w:rPr>
                  <w:rFonts w:hint="eastAsia"/>
                  <w:szCs w:val="21"/>
                </w:rPr>
                <w:t>__________</w:t>
              </w:r>
            </w:ins>
            <w:ins w:id="678" w:author="邵军亚" w:date="2021-05-19T11:00:00Z">
              <w:r w:rsidR="00331909">
                <w:rPr>
                  <w:rFonts w:hint="eastAsia"/>
                  <w:szCs w:val="21"/>
                </w:rPr>
                <w:t>_____</w:t>
              </w:r>
            </w:ins>
          </w:p>
          <w:p w:rsidR="00000000" w:rsidRDefault="003854AE">
            <w:pPr>
              <w:spacing w:line="400" w:lineRule="exact"/>
              <w:ind w:left="360"/>
              <w:rPr>
                <w:ins w:id="679" w:author="邵军亚" w:date="2021-05-19T10:52:00Z"/>
                <w:szCs w:val="21"/>
              </w:rPr>
              <w:pPrChange w:id="680" w:author="邵军亚" w:date="2021-05-19T11:01:00Z">
                <w:pPr>
                  <w:spacing w:line="400" w:lineRule="exact"/>
                  <w:ind w:leftChars="201" w:left="422" w:firstLine="2"/>
                </w:pPr>
              </w:pPrChange>
            </w:pPr>
            <w:ins w:id="681" w:author="邵军亚" w:date="2021-05-19T10:51:00Z">
              <w:r>
                <w:rPr>
                  <w:rFonts w:hint="eastAsia"/>
                  <w:szCs w:val="21"/>
                </w:rPr>
                <w:t>是否使用辅助措施提高</w:t>
              </w:r>
              <w:r w:rsidR="00331909">
                <w:rPr>
                  <w:rFonts w:hint="eastAsia"/>
                </w:rPr>
                <w:t>CO</w:t>
              </w:r>
              <w:r w:rsidR="000511B7" w:rsidRPr="000511B7">
                <w:rPr>
                  <w:vertAlign w:val="subscript"/>
                  <w:rPrChange w:id="682" w:author="邵军亚" w:date="2021-05-19T10:51:00Z">
                    <w:rPr/>
                  </w:rPrChange>
                </w:rPr>
                <w:t>2</w:t>
              </w:r>
              <w:r>
                <w:rPr>
                  <w:rFonts w:hint="eastAsia"/>
                  <w:szCs w:val="21"/>
                </w:rPr>
                <w:t>浓度</w:t>
              </w:r>
            </w:ins>
            <w:ins w:id="683" w:author="邵军亚" w:date="2021-05-19T10:52:00Z">
              <w:r w:rsidR="00331909">
                <w:rPr>
                  <w:rFonts w:hint="eastAsia"/>
                  <w:szCs w:val="21"/>
                </w:rPr>
                <w:t>？</w:t>
              </w:r>
              <w:r w:rsidR="000511B7" w:rsidRPr="00421098">
                <w:rPr>
                  <w:szCs w:val="21"/>
                </w:rPr>
                <w:fldChar w:fldCharType="begin">
                  <w:ffData>
                    <w:name w:val="Check10"/>
                    <w:enabled/>
                    <w:calcOnExit w:val="0"/>
                    <w:checkBox>
                      <w:sizeAuto/>
                      <w:default w:val="0"/>
                    </w:checkBox>
                  </w:ffData>
                </w:fldChar>
              </w:r>
              <w:r w:rsidR="00331909" w:rsidRPr="00421098">
                <w:rPr>
                  <w:szCs w:val="21"/>
                </w:rPr>
                <w:instrText xml:space="preserve"> FORMCHECKBOX </w:instrText>
              </w:r>
              <w:r w:rsidR="000511B7" w:rsidRPr="00421098">
                <w:rPr>
                  <w:szCs w:val="21"/>
                </w:rPr>
              </w:r>
              <w:r w:rsidR="000511B7" w:rsidRPr="00421098">
                <w:rPr>
                  <w:szCs w:val="21"/>
                </w:rPr>
                <w:fldChar w:fldCharType="end"/>
              </w:r>
              <w:r w:rsidR="00331909">
                <w:rPr>
                  <w:rFonts w:hint="eastAsia"/>
                  <w:szCs w:val="21"/>
                </w:rPr>
                <w:t>否</w:t>
              </w:r>
              <w:r w:rsidR="00331909">
                <w:rPr>
                  <w:rFonts w:hint="eastAsia"/>
                  <w:szCs w:val="21"/>
                </w:rPr>
                <w:t xml:space="preserve">  </w:t>
              </w:r>
              <w:r w:rsidR="000511B7" w:rsidRPr="00421098">
                <w:rPr>
                  <w:szCs w:val="21"/>
                </w:rPr>
                <w:fldChar w:fldCharType="begin">
                  <w:ffData>
                    <w:name w:val="Check10"/>
                    <w:enabled/>
                    <w:calcOnExit w:val="0"/>
                    <w:checkBox>
                      <w:sizeAuto/>
                      <w:default w:val="0"/>
                    </w:checkBox>
                  </w:ffData>
                </w:fldChar>
              </w:r>
              <w:r w:rsidR="00331909" w:rsidRPr="00421098">
                <w:rPr>
                  <w:szCs w:val="21"/>
                </w:rPr>
                <w:instrText xml:space="preserve"> FORMCHECKBOX </w:instrText>
              </w:r>
              <w:r w:rsidR="000511B7" w:rsidRPr="00421098">
                <w:rPr>
                  <w:szCs w:val="21"/>
                </w:rPr>
              </w:r>
              <w:r w:rsidR="000511B7" w:rsidRPr="00421098">
                <w:rPr>
                  <w:szCs w:val="21"/>
                </w:rPr>
                <w:fldChar w:fldCharType="end"/>
              </w:r>
              <w:r w:rsidR="00331909">
                <w:rPr>
                  <w:rFonts w:hint="eastAsia"/>
                  <w:szCs w:val="21"/>
                </w:rPr>
                <w:t>是。</w:t>
              </w:r>
            </w:ins>
            <w:ins w:id="684" w:author="邵军亚" w:date="2021-05-19T11:01:00Z">
              <w:r w:rsidR="00331909">
                <w:rPr>
                  <w:rFonts w:hint="eastAsia"/>
                  <w:szCs w:val="21"/>
                </w:rPr>
                <w:t>如是，请描述：</w:t>
              </w:r>
              <w:r w:rsidR="00331909">
                <w:rPr>
                  <w:rFonts w:hint="eastAsia"/>
                  <w:szCs w:val="21"/>
                </w:rPr>
                <w:t>________________</w:t>
              </w:r>
            </w:ins>
          </w:p>
          <w:p w:rsidR="00000000" w:rsidRDefault="00331909">
            <w:pPr>
              <w:spacing w:line="400" w:lineRule="exact"/>
              <w:ind w:left="360"/>
              <w:rPr>
                <w:ins w:id="685" w:author="邵军亚" w:date="2021-05-19T10:53:00Z"/>
                <w:szCs w:val="21"/>
              </w:rPr>
              <w:pPrChange w:id="686" w:author="邵军亚" w:date="2021-05-19T10:52:00Z">
                <w:pPr>
                  <w:spacing w:line="400" w:lineRule="exact"/>
                  <w:ind w:leftChars="201" w:left="422" w:firstLine="2"/>
                </w:pPr>
              </w:pPrChange>
            </w:pPr>
            <w:ins w:id="687" w:author="邵军亚" w:date="2021-05-19T10:52:00Z">
              <w:r>
                <w:rPr>
                  <w:rFonts w:hint="eastAsia"/>
                  <w:szCs w:val="21"/>
                </w:rPr>
                <w:t>是否使用</w:t>
              </w:r>
            </w:ins>
            <w:ins w:id="688" w:author="邵军亚" w:date="2021-05-19T10:53:00Z">
              <w:r>
                <w:rPr>
                  <w:rFonts w:hint="eastAsia"/>
                </w:rPr>
                <w:t>CAN / CGSB-32.311</w:t>
              </w:r>
              <w:r>
                <w:rPr>
                  <w:rFonts w:hint="eastAsia"/>
                </w:rPr>
                <w:t>表</w:t>
              </w:r>
              <w:r>
                <w:rPr>
                  <w:rFonts w:hint="eastAsia"/>
                </w:rPr>
                <w:t>4.2</w:t>
              </w:r>
              <w:r>
                <w:rPr>
                  <w:rFonts w:hint="eastAsia"/>
                </w:rPr>
                <w:t>栏目</w:t>
              </w:r>
              <w:r>
                <w:rPr>
                  <w:rFonts w:hint="eastAsia"/>
                </w:rPr>
                <w:t>1</w:t>
              </w:r>
              <w:r>
                <w:rPr>
                  <w:rFonts w:hint="eastAsia"/>
                </w:rPr>
                <w:t>所列的物质补充养分？</w:t>
              </w:r>
              <w:r w:rsidR="000511B7" w:rsidRPr="00421098">
                <w:rPr>
                  <w:szCs w:val="21"/>
                </w:rPr>
                <w:fldChar w:fldCharType="begin">
                  <w:ffData>
                    <w:name w:val="Check10"/>
                    <w:enabled/>
                    <w:calcOnExit w:val="0"/>
                    <w:checkBox>
                      <w:sizeAuto/>
                      <w:default w:val="0"/>
                    </w:checkBox>
                  </w:ffData>
                </w:fldChar>
              </w:r>
              <w:r w:rsidRPr="00421098">
                <w:rPr>
                  <w:szCs w:val="21"/>
                </w:rPr>
                <w:instrText xml:space="preserve"> FORMCHECKBOX </w:instrText>
              </w:r>
              <w:r w:rsidR="000511B7" w:rsidRPr="00421098">
                <w:rPr>
                  <w:szCs w:val="21"/>
                </w:rPr>
              </w:r>
              <w:r w:rsidR="000511B7" w:rsidRPr="00421098">
                <w:rPr>
                  <w:szCs w:val="21"/>
                </w:rPr>
                <w:fldChar w:fldCharType="end"/>
              </w:r>
              <w:r>
                <w:rPr>
                  <w:rFonts w:hint="eastAsia"/>
                  <w:szCs w:val="21"/>
                </w:rPr>
                <w:t>否</w:t>
              </w:r>
              <w:r>
                <w:rPr>
                  <w:rFonts w:hint="eastAsia"/>
                  <w:szCs w:val="21"/>
                </w:rPr>
                <w:t xml:space="preserve">  </w:t>
              </w:r>
              <w:r w:rsidR="000511B7" w:rsidRPr="00421098">
                <w:rPr>
                  <w:szCs w:val="21"/>
                </w:rPr>
                <w:fldChar w:fldCharType="begin">
                  <w:ffData>
                    <w:name w:val="Check10"/>
                    <w:enabled/>
                    <w:calcOnExit w:val="0"/>
                    <w:checkBox>
                      <w:sizeAuto/>
                      <w:default w:val="0"/>
                    </w:checkBox>
                  </w:ffData>
                </w:fldChar>
              </w:r>
              <w:r w:rsidRPr="00421098">
                <w:rPr>
                  <w:szCs w:val="21"/>
                </w:rPr>
                <w:instrText xml:space="preserve"> FORMCHECKBOX </w:instrText>
              </w:r>
              <w:r w:rsidR="000511B7" w:rsidRPr="00421098">
                <w:rPr>
                  <w:szCs w:val="21"/>
                </w:rPr>
              </w:r>
              <w:r w:rsidR="000511B7" w:rsidRPr="00421098">
                <w:rPr>
                  <w:szCs w:val="21"/>
                </w:rPr>
                <w:fldChar w:fldCharType="end"/>
              </w:r>
              <w:r>
                <w:rPr>
                  <w:rFonts w:hint="eastAsia"/>
                  <w:szCs w:val="21"/>
                </w:rPr>
                <w:t>是。</w:t>
              </w:r>
              <w:r>
                <w:rPr>
                  <w:rFonts w:hint="eastAsia"/>
                  <w:szCs w:val="21"/>
                </w:rPr>
                <w:t xml:space="preserve"> </w:t>
              </w:r>
              <w:r>
                <w:rPr>
                  <w:rFonts w:hint="eastAsia"/>
                  <w:szCs w:val="21"/>
                </w:rPr>
                <w:t>如是，请列出：</w:t>
              </w:r>
              <w:r>
                <w:rPr>
                  <w:rFonts w:hint="eastAsia"/>
                  <w:szCs w:val="21"/>
                </w:rPr>
                <w:t>______________</w:t>
              </w:r>
            </w:ins>
          </w:p>
          <w:p w:rsidR="00000000" w:rsidRDefault="004F29D7">
            <w:pPr>
              <w:spacing w:line="400" w:lineRule="exact"/>
              <w:ind w:left="360"/>
              <w:rPr>
                <w:ins w:id="689" w:author="邵军亚" w:date="2021-05-19T10:15:00Z"/>
                <w:szCs w:val="21"/>
              </w:rPr>
              <w:pPrChange w:id="690" w:author="邵军亚" w:date="2021-05-19T10:52:00Z">
                <w:pPr>
                  <w:spacing w:line="400" w:lineRule="exact"/>
                  <w:ind w:leftChars="201" w:left="422" w:firstLine="2"/>
                </w:pPr>
              </w:pPrChange>
            </w:pPr>
          </w:p>
          <w:p w:rsidR="00000000" w:rsidRDefault="00331909">
            <w:pPr>
              <w:numPr>
                <w:ilvl w:val="0"/>
                <w:numId w:val="33"/>
              </w:numPr>
              <w:spacing w:line="400" w:lineRule="exact"/>
              <w:rPr>
                <w:ins w:id="691" w:author="邵军亚" w:date="2021-05-19T11:10:00Z"/>
                <w:szCs w:val="21"/>
              </w:rPr>
              <w:pPrChange w:id="692" w:author="邵军亚" w:date="2021-05-19T11:01:00Z">
                <w:pPr>
                  <w:spacing w:line="400" w:lineRule="exact"/>
                  <w:ind w:leftChars="201" w:left="422" w:firstLine="2"/>
                </w:pPr>
              </w:pPrChange>
            </w:pPr>
            <w:ins w:id="693" w:author="邵军亚" w:date="2021-05-19T11:01:00Z">
              <w:r>
                <w:rPr>
                  <w:rFonts w:hint="eastAsia"/>
                  <w:szCs w:val="21"/>
                </w:rPr>
                <w:t>是否使用辅助光源？</w:t>
              </w:r>
              <w:r w:rsidR="000511B7" w:rsidRPr="00421098">
                <w:rPr>
                  <w:szCs w:val="21"/>
                </w:rPr>
                <w:fldChar w:fldCharType="begin">
                  <w:ffData>
                    <w:name w:val="Check10"/>
                    <w:enabled/>
                    <w:calcOnExit w:val="0"/>
                    <w:checkBox>
                      <w:sizeAuto/>
                      <w:default w:val="0"/>
                    </w:checkBox>
                  </w:ffData>
                </w:fldChar>
              </w:r>
              <w:r w:rsidRPr="00421098">
                <w:rPr>
                  <w:szCs w:val="21"/>
                </w:rPr>
                <w:instrText xml:space="preserve"> FORMCHECKBOX </w:instrText>
              </w:r>
              <w:r w:rsidR="000511B7" w:rsidRPr="00421098">
                <w:rPr>
                  <w:szCs w:val="21"/>
                </w:rPr>
              </w:r>
              <w:r w:rsidR="000511B7" w:rsidRPr="00421098">
                <w:rPr>
                  <w:szCs w:val="21"/>
                </w:rPr>
                <w:fldChar w:fldCharType="end"/>
              </w:r>
              <w:r>
                <w:rPr>
                  <w:rFonts w:hint="eastAsia"/>
                  <w:szCs w:val="21"/>
                </w:rPr>
                <w:t>否</w:t>
              </w:r>
              <w:r>
                <w:rPr>
                  <w:rFonts w:hint="eastAsia"/>
                  <w:szCs w:val="21"/>
                </w:rPr>
                <w:t xml:space="preserve">  </w:t>
              </w:r>
              <w:r w:rsidR="000511B7" w:rsidRPr="00421098">
                <w:rPr>
                  <w:szCs w:val="21"/>
                </w:rPr>
                <w:fldChar w:fldCharType="begin">
                  <w:ffData>
                    <w:name w:val="Check10"/>
                    <w:enabled/>
                    <w:calcOnExit w:val="0"/>
                    <w:checkBox>
                      <w:sizeAuto/>
                      <w:default w:val="0"/>
                    </w:checkBox>
                  </w:ffData>
                </w:fldChar>
              </w:r>
              <w:r w:rsidRPr="00421098">
                <w:rPr>
                  <w:szCs w:val="21"/>
                </w:rPr>
                <w:instrText xml:space="preserve"> FORMCHECKBOX </w:instrText>
              </w:r>
              <w:r w:rsidR="000511B7" w:rsidRPr="00421098">
                <w:rPr>
                  <w:szCs w:val="21"/>
                </w:rPr>
              </w:r>
              <w:r w:rsidR="000511B7" w:rsidRPr="00421098">
                <w:rPr>
                  <w:szCs w:val="21"/>
                </w:rPr>
                <w:fldChar w:fldCharType="end"/>
              </w:r>
              <w:r>
                <w:rPr>
                  <w:rFonts w:hint="eastAsia"/>
                  <w:szCs w:val="21"/>
                </w:rPr>
                <w:t>是。如是，</w:t>
              </w:r>
            </w:ins>
            <w:ins w:id="694" w:author="邵军亚" w:date="2021-05-19T11:02:00Z">
              <w:r w:rsidR="00FA1885">
                <w:rPr>
                  <w:rFonts w:hint="eastAsia"/>
                  <w:szCs w:val="21"/>
                </w:rPr>
                <w:t>在作物生产周期内平均使用时间为多少小时？</w:t>
              </w:r>
              <w:r w:rsidR="00FA1885">
                <w:rPr>
                  <w:rFonts w:hint="eastAsia"/>
                  <w:szCs w:val="21"/>
                </w:rPr>
                <w:t>______</w:t>
              </w:r>
            </w:ins>
          </w:p>
          <w:p w:rsidR="00000000" w:rsidRDefault="004F29D7">
            <w:pPr>
              <w:spacing w:line="400" w:lineRule="exact"/>
              <w:ind w:left="360"/>
              <w:rPr>
                <w:ins w:id="695" w:author="邵军亚" w:date="2021-05-19T11:06:00Z"/>
                <w:szCs w:val="21"/>
              </w:rPr>
              <w:pPrChange w:id="696" w:author="邵军亚" w:date="2021-05-19T11:10:00Z">
                <w:pPr>
                  <w:spacing w:line="400" w:lineRule="exact"/>
                  <w:ind w:leftChars="201" w:left="422" w:firstLine="2"/>
                </w:pPr>
              </w:pPrChange>
            </w:pPr>
          </w:p>
          <w:p w:rsidR="00000000" w:rsidRDefault="00FA1885">
            <w:pPr>
              <w:numPr>
                <w:ilvl w:val="0"/>
                <w:numId w:val="33"/>
              </w:numPr>
              <w:spacing w:line="400" w:lineRule="exact"/>
              <w:rPr>
                <w:ins w:id="697" w:author="邵军亚" w:date="2021-05-19T11:10:00Z"/>
                <w:szCs w:val="21"/>
              </w:rPr>
              <w:pPrChange w:id="698" w:author="邵军亚" w:date="2021-05-19T11:01:00Z">
                <w:pPr>
                  <w:spacing w:line="400" w:lineRule="exact"/>
                  <w:ind w:leftChars="201" w:left="422" w:firstLine="2"/>
                </w:pPr>
              </w:pPrChange>
            </w:pPr>
            <w:ins w:id="699" w:author="邵军亚" w:date="2021-05-19T11:09:00Z">
              <w:r>
                <w:rPr>
                  <w:rFonts w:hint="eastAsia"/>
                </w:rPr>
                <w:lastRenderedPageBreak/>
                <w:t>是否种植</w:t>
              </w:r>
            </w:ins>
            <w:ins w:id="700" w:author="邵军亚" w:date="2021-05-19T11:08:00Z">
              <w:r>
                <w:rPr>
                  <w:rFonts w:hint="eastAsia"/>
                </w:rPr>
                <w:t>30</w:t>
              </w:r>
              <w:r>
                <w:rPr>
                  <w:rFonts w:hint="eastAsia"/>
                </w:rPr>
                <w:t>天内吸涨收获的作物</w:t>
              </w:r>
            </w:ins>
            <w:ins w:id="701" w:author="邵军亚" w:date="2021-05-19T11:09:00Z">
              <w:r>
                <w:rPr>
                  <w:rFonts w:hint="eastAsia"/>
                </w:rPr>
                <w:t>？</w:t>
              </w:r>
              <w:r w:rsidR="000511B7" w:rsidRPr="00421098">
                <w:rPr>
                  <w:szCs w:val="21"/>
                </w:rPr>
                <w:fldChar w:fldCharType="begin">
                  <w:ffData>
                    <w:name w:val="Check10"/>
                    <w:enabled/>
                    <w:calcOnExit w:val="0"/>
                    <w:checkBox>
                      <w:sizeAuto/>
                      <w:default w:val="0"/>
                    </w:checkBox>
                  </w:ffData>
                </w:fldChar>
              </w:r>
              <w:r w:rsidRPr="00421098">
                <w:rPr>
                  <w:szCs w:val="21"/>
                </w:rPr>
                <w:instrText xml:space="preserve"> FORMCHECKBOX </w:instrText>
              </w:r>
              <w:r w:rsidR="000511B7" w:rsidRPr="00421098">
                <w:rPr>
                  <w:szCs w:val="21"/>
                </w:rPr>
              </w:r>
              <w:r w:rsidR="000511B7" w:rsidRPr="00421098">
                <w:rPr>
                  <w:szCs w:val="21"/>
                </w:rPr>
                <w:fldChar w:fldCharType="end"/>
              </w:r>
              <w:r>
                <w:rPr>
                  <w:rFonts w:hint="eastAsia"/>
                  <w:szCs w:val="21"/>
                </w:rPr>
                <w:t>否</w:t>
              </w:r>
              <w:r>
                <w:rPr>
                  <w:rFonts w:hint="eastAsia"/>
                  <w:szCs w:val="21"/>
                </w:rPr>
                <w:t xml:space="preserve">  </w:t>
              </w:r>
              <w:r w:rsidR="000511B7" w:rsidRPr="00421098">
                <w:rPr>
                  <w:szCs w:val="21"/>
                </w:rPr>
                <w:fldChar w:fldCharType="begin">
                  <w:ffData>
                    <w:name w:val="Check10"/>
                    <w:enabled/>
                    <w:calcOnExit w:val="0"/>
                    <w:checkBox>
                      <w:sizeAuto/>
                      <w:default w:val="0"/>
                    </w:checkBox>
                  </w:ffData>
                </w:fldChar>
              </w:r>
              <w:r w:rsidRPr="00421098">
                <w:rPr>
                  <w:szCs w:val="21"/>
                </w:rPr>
                <w:instrText xml:space="preserve"> FORMCHECKBOX </w:instrText>
              </w:r>
              <w:r w:rsidR="000511B7" w:rsidRPr="00421098">
                <w:rPr>
                  <w:szCs w:val="21"/>
                </w:rPr>
              </w:r>
              <w:r w:rsidR="000511B7" w:rsidRPr="00421098">
                <w:rPr>
                  <w:szCs w:val="21"/>
                </w:rPr>
                <w:fldChar w:fldCharType="end"/>
              </w:r>
              <w:r>
                <w:rPr>
                  <w:rFonts w:hint="eastAsia"/>
                  <w:szCs w:val="21"/>
                </w:rPr>
                <w:t>是。如是，</w:t>
              </w:r>
              <w:r>
                <w:rPr>
                  <w:rFonts w:hint="eastAsia"/>
                </w:rPr>
                <w:t>是否</w:t>
              </w:r>
            </w:ins>
            <w:ins w:id="702" w:author="邵军亚" w:date="2021-05-19T11:08:00Z">
              <w:r>
                <w:rPr>
                  <w:rFonts w:hint="eastAsia"/>
                </w:rPr>
                <w:t>使用有机种子</w:t>
              </w:r>
            </w:ins>
            <w:ins w:id="703" w:author="邵军亚" w:date="2021-05-19T11:09:00Z">
              <w:r>
                <w:rPr>
                  <w:rFonts w:hint="eastAsia"/>
                </w:rPr>
                <w:t>？</w:t>
              </w:r>
              <w:r w:rsidR="000511B7" w:rsidRPr="00421098">
                <w:rPr>
                  <w:szCs w:val="21"/>
                </w:rPr>
                <w:fldChar w:fldCharType="begin">
                  <w:ffData>
                    <w:name w:val="Check10"/>
                    <w:enabled/>
                    <w:calcOnExit w:val="0"/>
                    <w:checkBox>
                      <w:sizeAuto/>
                      <w:default w:val="0"/>
                    </w:checkBox>
                  </w:ffData>
                </w:fldChar>
              </w:r>
              <w:r w:rsidRPr="00421098">
                <w:rPr>
                  <w:szCs w:val="21"/>
                </w:rPr>
                <w:instrText xml:space="preserve"> FORMCHECKBOX </w:instrText>
              </w:r>
              <w:r w:rsidR="000511B7" w:rsidRPr="00421098">
                <w:rPr>
                  <w:szCs w:val="21"/>
                </w:rPr>
              </w:r>
              <w:r w:rsidR="000511B7" w:rsidRPr="00421098">
                <w:rPr>
                  <w:szCs w:val="21"/>
                </w:rPr>
                <w:fldChar w:fldCharType="end"/>
              </w:r>
              <w:r>
                <w:rPr>
                  <w:rFonts w:hint="eastAsia"/>
                  <w:szCs w:val="21"/>
                </w:rPr>
                <w:t>否</w:t>
              </w:r>
              <w:r>
                <w:rPr>
                  <w:rFonts w:hint="eastAsia"/>
                  <w:szCs w:val="21"/>
                </w:rPr>
                <w:t xml:space="preserve">  </w:t>
              </w:r>
              <w:r w:rsidR="000511B7" w:rsidRPr="00421098">
                <w:rPr>
                  <w:szCs w:val="21"/>
                </w:rPr>
                <w:fldChar w:fldCharType="begin">
                  <w:ffData>
                    <w:name w:val="Check10"/>
                    <w:enabled/>
                    <w:calcOnExit w:val="0"/>
                    <w:checkBox>
                      <w:sizeAuto/>
                      <w:default w:val="0"/>
                    </w:checkBox>
                  </w:ffData>
                </w:fldChar>
              </w:r>
              <w:r w:rsidRPr="00421098">
                <w:rPr>
                  <w:szCs w:val="21"/>
                </w:rPr>
                <w:instrText xml:space="preserve"> FORMCHECKBOX </w:instrText>
              </w:r>
              <w:r w:rsidR="000511B7" w:rsidRPr="00421098">
                <w:rPr>
                  <w:szCs w:val="21"/>
                </w:rPr>
              </w:r>
              <w:r w:rsidR="000511B7" w:rsidRPr="00421098">
                <w:rPr>
                  <w:szCs w:val="21"/>
                </w:rPr>
                <w:fldChar w:fldCharType="end"/>
              </w:r>
              <w:r>
                <w:rPr>
                  <w:rFonts w:hint="eastAsia"/>
                  <w:szCs w:val="21"/>
                </w:rPr>
                <w:t>是。</w:t>
              </w:r>
            </w:ins>
          </w:p>
          <w:p w:rsidR="00000000" w:rsidRDefault="004F29D7">
            <w:pPr>
              <w:pStyle w:val="af0"/>
              <w:rPr>
                <w:ins w:id="704" w:author="邵军亚" w:date="2021-05-19T11:10:00Z"/>
                <w:szCs w:val="21"/>
              </w:rPr>
              <w:pPrChange w:id="705" w:author="邵军亚" w:date="2021-05-19T11:10:00Z">
                <w:pPr>
                  <w:numPr>
                    <w:numId w:val="33"/>
                  </w:numPr>
                  <w:tabs>
                    <w:tab w:val="num" w:pos="360"/>
                  </w:tabs>
                  <w:spacing w:line="400" w:lineRule="exact"/>
                  <w:ind w:left="360" w:hanging="360"/>
                </w:pPr>
              </w:pPrChange>
            </w:pPr>
          </w:p>
          <w:p w:rsidR="00000000" w:rsidRDefault="004F29D7">
            <w:pPr>
              <w:spacing w:line="400" w:lineRule="exact"/>
              <w:ind w:left="360"/>
              <w:rPr>
                <w:ins w:id="706" w:author="邵军亚" w:date="2021-05-19T11:09:00Z"/>
                <w:szCs w:val="21"/>
              </w:rPr>
              <w:pPrChange w:id="707" w:author="邵军亚" w:date="2021-05-19T11:10:00Z">
                <w:pPr>
                  <w:spacing w:line="400" w:lineRule="exact"/>
                  <w:ind w:leftChars="201" w:left="422" w:firstLine="2"/>
                </w:pPr>
              </w:pPrChange>
            </w:pPr>
          </w:p>
          <w:p w:rsidR="00000000" w:rsidRDefault="00FA1885">
            <w:pPr>
              <w:numPr>
                <w:ilvl w:val="0"/>
                <w:numId w:val="33"/>
              </w:numPr>
              <w:spacing w:line="400" w:lineRule="exact"/>
              <w:rPr>
                <w:ins w:id="708" w:author="邵军亚" w:date="2021-05-19T11:10:00Z"/>
                <w:szCs w:val="21"/>
              </w:rPr>
              <w:pPrChange w:id="709" w:author="邵军亚" w:date="2021-05-19T11:01:00Z">
                <w:pPr>
                  <w:spacing w:line="400" w:lineRule="exact"/>
                  <w:ind w:leftChars="201" w:left="422" w:firstLine="2"/>
                </w:pPr>
              </w:pPrChange>
            </w:pPr>
            <w:ins w:id="710" w:author="邵军亚" w:date="2021-05-19T11:10:00Z">
              <w:r>
                <w:rPr>
                  <w:rFonts w:hint="eastAsia"/>
                </w:rPr>
                <w:t>作物与土壤（包括容器内土壤）不得与禁用物质接触，如使用禁用物质处理过的木头等？</w:t>
              </w:r>
              <w:r w:rsidR="000511B7" w:rsidRPr="00421098">
                <w:rPr>
                  <w:szCs w:val="21"/>
                </w:rPr>
                <w:fldChar w:fldCharType="begin">
                  <w:ffData>
                    <w:name w:val="Check10"/>
                    <w:enabled/>
                    <w:calcOnExit w:val="0"/>
                    <w:checkBox>
                      <w:sizeAuto/>
                      <w:default w:val="0"/>
                    </w:checkBox>
                  </w:ffData>
                </w:fldChar>
              </w:r>
              <w:r w:rsidRPr="00421098">
                <w:rPr>
                  <w:szCs w:val="21"/>
                </w:rPr>
                <w:instrText xml:space="preserve"> FORMCHECKBOX </w:instrText>
              </w:r>
              <w:r w:rsidR="000511B7" w:rsidRPr="00421098">
                <w:rPr>
                  <w:szCs w:val="21"/>
                </w:rPr>
              </w:r>
              <w:r w:rsidR="000511B7" w:rsidRPr="00421098">
                <w:rPr>
                  <w:szCs w:val="21"/>
                </w:rPr>
                <w:fldChar w:fldCharType="end"/>
              </w:r>
              <w:r>
                <w:rPr>
                  <w:rFonts w:hint="eastAsia"/>
                  <w:szCs w:val="21"/>
                </w:rPr>
                <w:t>否</w:t>
              </w:r>
              <w:r>
                <w:rPr>
                  <w:rFonts w:hint="eastAsia"/>
                  <w:szCs w:val="21"/>
                </w:rPr>
                <w:t xml:space="preserve">  </w:t>
              </w:r>
              <w:r w:rsidR="000511B7" w:rsidRPr="00421098">
                <w:rPr>
                  <w:szCs w:val="21"/>
                </w:rPr>
                <w:fldChar w:fldCharType="begin">
                  <w:ffData>
                    <w:name w:val="Check10"/>
                    <w:enabled/>
                    <w:calcOnExit w:val="0"/>
                    <w:checkBox>
                      <w:sizeAuto/>
                      <w:default w:val="0"/>
                    </w:checkBox>
                  </w:ffData>
                </w:fldChar>
              </w:r>
              <w:r w:rsidRPr="00421098">
                <w:rPr>
                  <w:szCs w:val="21"/>
                </w:rPr>
                <w:instrText xml:space="preserve"> FORMCHECKBOX </w:instrText>
              </w:r>
              <w:r w:rsidR="000511B7" w:rsidRPr="00421098">
                <w:rPr>
                  <w:szCs w:val="21"/>
                </w:rPr>
              </w:r>
              <w:r w:rsidR="000511B7" w:rsidRPr="00421098">
                <w:rPr>
                  <w:szCs w:val="21"/>
                </w:rPr>
                <w:fldChar w:fldCharType="end"/>
              </w:r>
              <w:r>
                <w:rPr>
                  <w:rFonts w:hint="eastAsia"/>
                  <w:szCs w:val="21"/>
                </w:rPr>
                <w:t>是。</w:t>
              </w:r>
            </w:ins>
          </w:p>
          <w:p w:rsidR="00000000" w:rsidRDefault="004F29D7">
            <w:pPr>
              <w:spacing w:line="400" w:lineRule="exact"/>
              <w:ind w:left="360"/>
              <w:rPr>
                <w:ins w:id="711" w:author="邵军亚" w:date="2021-05-18T09:41:00Z"/>
                <w:szCs w:val="21"/>
              </w:rPr>
              <w:pPrChange w:id="712" w:author="邵军亚" w:date="2021-05-19T11:10:00Z">
                <w:pPr>
                  <w:spacing w:line="400" w:lineRule="exact"/>
                  <w:ind w:leftChars="201" w:left="422" w:firstLine="2"/>
                </w:pPr>
              </w:pPrChange>
            </w:pPr>
          </w:p>
          <w:p w:rsidR="00000000" w:rsidRDefault="005D0CA9">
            <w:pPr>
              <w:numPr>
                <w:ilvl w:val="0"/>
                <w:numId w:val="33"/>
              </w:numPr>
              <w:spacing w:line="400" w:lineRule="exact"/>
              <w:pPrChange w:id="713" w:author="邵军亚" w:date="2021-05-19T09:27:00Z">
                <w:pPr>
                  <w:spacing w:line="400" w:lineRule="exact"/>
                  <w:ind w:leftChars="201" w:left="422" w:firstLine="2"/>
                </w:pPr>
              </w:pPrChange>
            </w:pPr>
            <w:ins w:id="714" w:author="邵军亚" w:date="2021-05-18T09:41:00Z">
              <w:r w:rsidRPr="00E26596">
                <w:rPr>
                  <w:rFonts w:hint="eastAsia"/>
                  <w:szCs w:val="21"/>
                </w:rPr>
                <w:t>是否</w:t>
              </w:r>
            </w:ins>
            <w:ins w:id="715" w:author="邵军亚" w:date="2021-05-18T09:42:00Z">
              <w:r w:rsidRPr="00E26596">
                <w:rPr>
                  <w:rFonts w:hint="eastAsia"/>
                </w:rPr>
                <w:t>部分或全部更换温室土壤或容器中土壤</w:t>
              </w:r>
            </w:ins>
            <w:ins w:id="716" w:author="邵军亚" w:date="2021-05-18T09:43:00Z">
              <w:r w:rsidRPr="00E26596">
                <w:rPr>
                  <w:rFonts w:hint="eastAsia"/>
                </w:rPr>
                <w:t>？</w:t>
              </w:r>
              <w:r w:rsidR="000511B7" w:rsidRPr="00E26596">
                <w:rPr>
                  <w:szCs w:val="21"/>
                </w:rPr>
                <w:fldChar w:fldCharType="begin">
                  <w:ffData>
                    <w:name w:val="Check10"/>
                    <w:enabled/>
                    <w:calcOnExit w:val="0"/>
                    <w:checkBox>
                      <w:sizeAuto/>
                      <w:default w:val="0"/>
                    </w:checkBox>
                  </w:ffData>
                </w:fldChar>
              </w:r>
              <w:r w:rsidR="00C30FA2">
                <w:rPr>
                  <w:szCs w:val="21"/>
                </w:rPr>
                <w:instrText xml:space="preserve"> FORMCHECKBOX </w:instrText>
              </w:r>
              <w:r w:rsidR="000511B7" w:rsidRPr="00E26596">
                <w:rPr>
                  <w:szCs w:val="21"/>
                  <w:rPrChange w:id="717" w:author="邵军亚" w:date="2021-05-19T15:54:00Z">
                    <w:rPr>
                      <w:szCs w:val="21"/>
                    </w:rPr>
                  </w:rPrChange>
                </w:rPr>
              </w:r>
              <w:r w:rsidR="000511B7" w:rsidRPr="00E26596">
                <w:rPr>
                  <w:szCs w:val="21"/>
                  <w:rPrChange w:id="718" w:author="邵军亚" w:date="2021-05-19T15:54:00Z">
                    <w:rPr>
                      <w:szCs w:val="21"/>
                    </w:rPr>
                  </w:rPrChange>
                </w:rPr>
                <w:fldChar w:fldCharType="end"/>
              </w:r>
              <w:r w:rsidRPr="00E26596">
                <w:rPr>
                  <w:rFonts w:hint="eastAsia"/>
                  <w:szCs w:val="21"/>
                </w:rPr>
                <w:t>否</w:t>
              </w:r>
              <w:r w:rsidRPr="00E26596">
                <w:rPr>
                  <w:rFonts w:hint="eastAsia"/>
                  <w:szCs w:val="21"/>
                </w:rPr>
                <w:t xml:space="preserve">  </w:t>
              </w:r>
              <w:r w:rsidR="000511B7" w:rsidRPr="00E26596">
                <w:rPr>
                  <w:szCs w:val="21"/>
                </w:rPr>
                <w:fldChar w:fldCharType="begin">
                  <w:ffData>
                    <w:name w:val="Check10"/>
                    <w:enabled/>
                    <w:calcOnExit w:val="0"/>
                    <w:checkBox>
                      <w:sizeAuto/>
                      <w:default w:val="0"/>
                    </w:checkBox>
                  </w:ffData>
                </w:fldChar>
              </w:r>
              <w:r w:rsidR="00C30FA2">
                <w:rPr>
                  <w:szCs w:val="21"/>
                </w:rPr>
                <w:instrText xml:space="preserve"> FORMCHECKBOX </w:instrText>
              </w:r>
              <w:r w:rsidR="000511B7" w:rsidRPr="00E26596">
                <w:rPr>
                  <w:szCs w:val="21"/>
                  <w:rPrChange w:id="719" w:author="邵军亚" w:date="2021-05-19T15:54:00Z">
                    <w:rPr>
                      <w:szCs w:val="21"/>
                    </w:rPr>
                  </w:rPrChange>
                </w:rPr>
              </w:r>
              <w:r w:rsidR="000511B7" w:rsidRPr="00E26596">
                <w:rPr>
                  <w:szCs w:val="21"/>
                  <w:rPrChange w:id="720" w:author="邵军亚" w:date="2021-05-19T15:54:00Z">
                    <w:rPr>
                      <w:szCs w:val="21"/>
                    </w:rPr>
                  </w:rPrChange>
                </w:rPr>
                <w:fldChar w:fldCharType="end"/>
              </w:r>
              <w:r w:rsidRPr="00E26596">
                <w:rPr>
                  <w:rFonts w:hint="eastAsia"/>
                  <w:szCs w:val="21"/>
                </w:rPr>
                <w:t>是。如是，</w:t>
              </w:r>
              <w:r w:rsidR="000511B7" w:rsidRPr="000511B7">
                <w:rPr>
                  <w:rFonts w:hint="eastAsia"/>
                  <w:rPrChange w:id="721" w:author="邵军亚" w:date="2021-05-19T15:54:00Z">
                    <w:rPr>
                      <w:rFonts w:hint="eastAsia"/>
                      <w:highlight w:val="yellow"/>
                    </w:rPr>
                  </w:rPrChange>
                </w:rPr>
                <w:t>替换使用过的土壤是否使用于温室外在温室再利用或使用于其它作物，除非废弃土壤是为了避免有害生物扩散（包括虫害和病害）的监管强制要求</w:t>
              </w:r>
              <w:r>
                <w:rPr>
                  <w:rFonts w:hint="eastAsia"/>
                </w:rPr>
                <w:t>？</w:t>
              </w:r>
            </w:ins>
            <w:ins w:id="722" w:author="邵军亚" w:date="2021-05-18T09:44:00Z">
              <w:r w:rsidR="000511B7" w:rsidRPr="00421098">
                <w:rPr>
                  <w:szCs w:val="21"/>
                </w:rPr>
                <w:fldChar w:fldCharType="begin">
                  <w:ffData>
                    <w:name w:val="Check10"/>
                    <w:enabled/>
                    <w:calcOnExit w:val="0"/>
                    <w:checkBox>
                      <w:sizeAuto/>
                      <w:default w:val="0"/>
                    </w:checkBox>
                  </w:ffData>
                </w:fldChar>
              </w:r>
              <w:r w:rsidRPr="00421098">
                <w:rPr>
                  <w:szCs w:val="21"/>
                </w:rPr>
                <w:instrText xml:space="preserve"> FORMCHECKBOX </w:instrText>
              </w:r>
              <w:r w:rsidR="000511B7" w:rsidRPr="00421098">
                <w:rPr>
                  <w:szCs w:val="21"/>
                </w:rPr>
              </w:r>
              <w:r w:rsidR="000511B7" w:rsidRPr="00421098">
                <w:rPr>
                  <w:szCs w:val="21"/>
                </w:rPr>
                <w:fldChar w:fldCharType="end"/>
              </w:r>
              <w:r>
                <w:rPr>
                  <w:rFonts w:hint="eastAsia"/>
                  <w:szCs w:val="21"/>
                </w:rPr>
                <w:t>否</w:t>
              </w:r>
              <w:r>
                <w:rPr>
                  <w:rFonts w:hint="eastAsia"/>
                  <w:szCs w:val="21"/>
                </w:rPr>
                <w:t xml:space="preserve">  </w:t>
              </w:r>
              <w:r w:rsidR="000511B7" w:rsidRPr="00421098">
                <w:rPr>
                  <w:szCs w:val="21"/>
                </w:rPr>
                <w:fldChar w:fldCharType="begin">
                  <w:ffData>
                    <w:name w:val="Check10"/>
                    <w:enabled/>
                    <w:calcOnExit w:val="0"/>
                    <w:checkBox>
                      <w:sizeAuto/>
                      <w:default w:val="0"/>
                    </w:checkBox>
                  </w:ffData>
                </w:fldChar>
              </w:r>
              <w:r w:rsidRPr="00421098">
                <w:rPr>
                  <w:szCs w:val="21"/>
                </w:rPr>
                <w:instrText xml:space="preserve"> FORMCHECKBOX </w:instrText>
              </w:r>
              <w:r w:rsidR="000511B7" w:rsidRPr="00421098">
                <w:rPr>
                  <w:szCs w:val="21"/>
                </w:rPr>
              </w:r>
              <w:r w:rsidR="000511B7" w:rsidRPr="00421098">
                <w:rPr>
                  <w:szCs w:val="21"/>
                </w:rPr>
                <w:fldChar w:fldCharType="end"/>
              </w:r>
              <w:r>
                <w:rPr>
                  <w:rFonts w:hint="eastAsia"/>
                  <w:szCs w:val="21"/>
                </w:rPr>
                <w:t>是。</w:t>
              </w:r>
            </w:ins>
          </w:p>
          <w:bookmarkEnd w:id="534"/>
          <w:bookmarkEnd w:id="535"/>
          <w:p w:rsidR="005B0403" w:rsidRPr="005B0403" w:rsidRDefault="005B0403" w:rsidP="00421098">
            <w:pPr>
              <w:spacing w:line="400" w:lineRule="exact"/>
              <w:rPr>
                <w:b/>
              </w:rPr>
            </w:pPr>
          </w:p>
        </w:tc>
      </w:tr>
      <w:tr w:rsidR="00B422C8" w:rsidTr="00357432">
        <w:trPr>
          <w:trHeight w:val="2469"/>
          <w:ins w:id="723" w:author="邵军亚" w:date="2021-12-14T11:01:00Z"/>
          <w:trPrChange w:id="724" w:author="邵军亚" w:date="2021-12-14T11:13:00Z">
            <w:trPr>
              <w:trHeight w:val="1530"/>
            </w:trPr>
          </w:trPrChange>
        </w:trPr>
        <w:tc>
          <w:tcPr>
            <w:tcW w:w="9502" w:type="dxa"/>
            <w:shd w:val="pct5" w:color="auto" w:fill="auto"/>
            <w:tcPrChange w:id="725" w:author="邵军亚" w:date="2021-12-14T11:13:00Z">
              <w:tcPr>
                <w:tcW w:w="9502" w:type="dxa"/>
              </w:tcPr>
            </w:tcPrChange>
          </w:tcPr>
          <w:p w:rsidR="00357432" w:rsidRDefault="00B422C8" w:rsidP="00B422C8">
            <w:pPr>
              <w:spacing w:line="400" w:lineRule="exact"/>
              <w:rPr>
                <w:ins w:id="726" w:author="邵军亚" w:date="2021-12-14T11:12:00Z"/>
                <w:b/>
                <w:color w:val="2B15F7"/>
              </w:rPr>
            </w:pPr>
            <w:ins w:id="727" w:author="邵军亚" w:date="2021-12-14T11:01:00Z">
              <w:r w:rsidRPr="00141B08">
                <w:rPr>
                  <w:rFonts w:hint="eastAsia"/>
                  <w:b/>
                  <w:color w:val="2B15F7"/>
                </w:rPr>
                <w:lastRenderedPageBreak/>
                <w:t>仅限检查员填写：</w:t>
              </w:r>
            </w:ins>
          </w:p>
          <w:p w:rsidR="00B422C8" w:rsidRPr="00141B08" w:rsidRDefault="00B422C8" w:rsidP="00B422C8">
            <w:pPr>
              <w:spacing w:line="400" w:lineRule="exact"/>
              <w:rPr>
                <w:ins w:id="728" w:author="邵军亚" w:date="2021-12-14T11:01:00Z"/>
                <w:b/>
                <w:color w:val="2B15F7"/>
              </w:rPr>
            </w:pPr>
            <w:ins w:id="729" w:author="邵军亚" w:date="2021-12-14T11:01:00Z">
              <w:r w:rsidRPr="003F1D57">
                <w:rPr>
                  <w:rFonts w:hint="eastAsia"/>
                  <w:szCs w:val="21"/>
                </w:rPr>
                <w:t>现场检查是否与</w:t>
              </w:r>
              <w:r>
                <w:rPr>
                  <w:rFonts w:hint="eastAsia"/>
                  <w:szCs w:val="21"/>
                </w:rPr>
                <w:t>以上</w:t>
              </w:r>
              <w:r w:rsidRPr="003F1D57">
                <w:rPr>
                  <w:rFonts w:hint="eastAsia"/>
                  <w:szCs w:val="21"/>
                </w:rPr>
                <w:t>描述的情况一致？</w:t>
              </w:r>
              <w:r w:rsidR="000511B7" w:rsidRPr="003F1D57">
                <w:rPr>
                  <w:b/>
                  <w:bCs/>
                  <w:szCs w:val="21"/>
                </w:rPr>
                <w:fldChar w:fldCharType="begin">
                  <w:ffData>
                    <w:name w:val="复选框型6"/>
                    <w:enabled/>
                    <w:calcOnExit w:val="0"/>
                    <w:checkBox>
                      <w:sizeAuto/>
                      <w:default w:val="0"/>
                    </w:checkBox>
                  </w:ffData>
                </w:fldChar>
              </w:r>
              <w:r w:rsidRPr="003F1D57">
                <w:rPr>
                  <w:b/>
                  <w:bCs/>
                  <w:szCs w:val="21"/>
                </w:rPr>
                <w:instrText xml:space="preserve"> FORMCHECKBOX </w:instrText>
              </w:r>
              <w:r w:rsidR="000511B7" w:rsidRPr="003F1D57">
                <w:rPr>
                  <w:b/>
                  <w:bCs/>
                  <w:szCs w:val="21"/>
                </w:rPr>
              </w:r>
              <w:r w:rsidR="000511B7" w:rsidRPr="003F1D57">
                <w:rPr>
                  <w:b/>
                  <w:bCs/>
                  <w:szCs w:val="21"/>
                </w:rPr>
                <w:fldChar w:fldCharType="end"/>
              </w:r>
              <w:r>
                <w:rPr>
                  <w:rFonts w:hint="eastAsia"/>
                  <w:szCs w:val="21"/>
                </w:rPr>
                <w:t>是</w:t>
              </w:r>
              <w:r>
                <w:rPr>
                  <w:rFonts w:hint="eastAsia"/>
                  <w:szCs w:val="21"/>
                </w:rPr>
                <w:t xml:space="preserve">  </w:t>
              </w:r>
              <w:r w:rsidR="000511B7" w:rsidRPr="003F1D57">
                <w:rPr>
                  <w:b/>
                  <w:bCs/>
                  <w:szCs w:val="21"/>
                </w:rPr>
                <w:fldChar w:fldCharType="begin">
                  <w:ffData>
                    <w:name w:val="复选框型6"/>
                    <w:enabled/>
                    <w:calcOnExit w:val="0"/>
                    <w:checkBox>
                      <w:sizeAuto/>
                      <w:default w:val="0"/>
                    </w:checkBox>
                  </w:ffData>
                </w:fldChar>
              </w:r>
              <w:r w:rsidRPr="003F1D57">
                <w:rPr>
                  <w:b/>
                  <w:bCs/>
                  <w:szCs w:val="21"/>
                </w:rPr>
                <w:instrText xml:space="preserve"> FORMCHECKBOX </w:instrText>
              </w:r>
              <w:r w:rsidR="000511B7" w:rsidRPr="003F1D57">
                <w:rPr>
                  <w:b/>
                  <w:bCs/>
                  <w:szCs w:val="21"/>
                </w:rPr>
              </w:r>
              <w:r w:rsidR="000511B7" w:rsidRPr="003F1D57">
                <w:rPr>
                  <w:b/>
                  <w:bCs/>
                  <w:szCs w:val="21"/>
                </w:rPr>
                <w:fldChar w:fldCharType="end"/>
              </w:r>
              <w:r>
                <w:rPr>
                  <w:rFonts w:hint="eastAsia"/>
                  <w:szCs w:val="21"/>
                </w:rPr>
                <w:t>否</w:t>
              </w:r>
              <w:r>
                <w:rPr>
                  <w:rFonts w:hint="eastAsia"/>
                  <w:szCs w:val="21"/>
                </w:rPr>
                <w:t xml:space="preserve">  </w:t>
              </w:r>
              <w:r w:rsidR="000511B7" w:rsidRPr="00B422C8">
                <w:rPr>
                  <w:bCs/>
                  <w:szCs w:val="21"/>
                </w:rPr>
                <w:fldChar w:fldCharType="begin">
                  <w:ffData>
                    <w:name w:val="复选框型6"/>
                    <w:enabled/>
                    <w:calcOnExit w:val="0"/>
                    <w:checkBox>
                      <w:sizeAuto/>
                      <w:default w:val="0"/>
                    </w:checkBox>
                  </w:ffData>
                </w:fldChar>
              </w:r>
              <w:r w:rsidRPr="00B422C8">
                <w:rPr>
                  <w:bCs/>
                  <w:szCs w:val="21"/>
                </w:rPr>
                <w:instrText xml:space="preserve"> FORMCHECKBOX </w:instrText>
              </w:r>
              <w:r w:rsidR="000511B7" w:rsidRPr="00B422C8">
                <w:rPr>
                  <w:bCs/>
                  <w:szCs w:val="21"/>
                </w:rPr>
              </w:r>
              <w:r w:rsidR="000511B7" w:rsidRPr="00B422C8">
                <w:rPr>
                  <w:bCs/>
                  <w:szCs w:val="21"/>
                </w:rPr>
                <w:fldChar w:fldCharType="end"/>
              </w:r>
              <w:r w:rsidRPr="00B422C8">
                <w:rPr>
                  <w:szCs w:val="21"/>
                </w:rPr>
                <w:t>无关</w:t>
              </w:r>
              <w:r>
                <w:rPr>
                  <w:rFonts w:hint="eastAsia"/>
                  <w:b/>
                  <w:szCs w:val="21"/>
                </w:rPr>
                <w:t>。</w:t>
              </w:r>
            </w:ins>
          </w:p>
          <w:p w:rsidR="00B422C8" w:rsidRDefault="00B422C8" w:rsidP="00B422C8">
            <w:pPr>
              <w:spacing w:line="400" w:lineRule="exact"/>
              <w:rPr>
                <w:ins w:id="730" w:author="邵军亚" w:date="2021-12-14T11:01:00Z"/>
                <w:b/>
              </w:rPr>
            </w:pPr>
            <w:ins w:id="731" w:author="邵军亚" w:date="2021-12-14T11:01:00Z">
              <w:r>
                <w:rPr>
                  <w:rFonts w:hint="eastAsia"/>
                  <w:b/>
                </w:rPr>
                <w:t>检查记录：</w:t>
              </w:r>
            </w:ins>
          </w:p>
          <w:p w:rsidR="00B422C8" w:rsidRPr="005B0403" w:rsidRDefault="00B422C8" w:rsidP="00421098">
            <w:pPr>
              <w:spacing w:line="400" w:lineRule="exact"/>
              <w:rPr>
                <w:ins w:id="732" w:author="邵军亚" w:date="2021-12-14T11:01:00Z"/>
                <w:b/>
              </w:rPr>
            </w:pPr>
          </w:p>
        </w:tc>
      </w:tr>
    </w:tbl>
    <w:p w:rsidR="002635DA" w:rsidRPr="002635DA" w:rsidRDefault="000511B7" w:rsidP="002635DA">
      <w:pPr>
        <w:rPr>
          <w:ins w:id="733" w:author="邵军亚" w:date="2021-05-19T09:11:00Z"/>
          <w:b/>
          <w:i/>
          <w:rPrChange w:id="734" w:author="邵军亚" w:date="2021-05-19T09:24:00Z">
            <w:rPr>
              <w:ins w:id="735" w:author="邵军亚" w:date="2021-05-19T09:11:00Z"/>
              <w:b/>
            </w:rPr>
          </w:rPrChange>
        </w:rPr>
      </w:pPr>
      <w:ins w:id="736" w:author="邵军亚" w:date="2021-05-19T09:08:00Z">
        <w:r w:rsidRPr="000511B7">
          <w:rPr>
            <w:b/>
            <w:bCs/>
            <w:i/>
            <w:rPrChange w:id="737" w:author="邵军亚" w:date="2021-05-19T09:24:00Z">
              <w:rPr>
                <w:b/>
                <w:bCs/>
              </w:rPr>
            </w:rPrChange>
          </w:rPr>
          <w:t>*</w:t>
        </w:r>
        <w:r w:rsidRPr="000511B7">
          <w:rPr>
            <w:rFonts w:hint="eastAsia"/>
            <w:b/>
            <w:i/>
            <w:rPrChange w:id="738" w:author="邵军亚" w:date="2021-05-19T09:24:00Z">
              <w:rPr>
                <w:rFonts w:hint="eastAsia"/>
                <w:b/>
              </w:rPr>
            </w:rPrChange>
          </w:rPr>
          <w:t>设施与容器栽培作物</w:t>
        </w:r>
      </w:ins>
    </w:p>
    <w:p w:rsidR="002635DA" w:rsidRPr="002635DA" w:rsidRDefault="000511B7" w:rsidP="002635DA">
      <w:pPr>
        <w:rPr>
          <w:ins w:id="739" w:author="邵军亚" w:date="2021-05-19T09:09:00Z"/>
          <w:i/>
          <w:rPrChange w:id="740" w:author="邵军亚" w:date="2021-05-19T09:24:00Z">
            <w:rPr>
              <w:ins w:id="741" w:author="邵军亚" w:date="2021-05-19T09:09:00Z"/>
            </w:rPr>
          </w:rPrChange>
        </w:rPr>
      </w:pPr>
      <w:ins w:id="742" w:author="邵军亚" w:date="2021-05-19T09:09:00Z">
        <w:r w:rsidRPr="000511B7">
          <w:rPr>
            <w:rFonts w:hint="eastAsia"/>
            <w:i/>
            <w:rPrChange w:id="743" w:author="邵军亚" w:date="2021-05-19T09:24:00Z">
              <w:rPr>
                <w:rFonts w:hint="eastAsia"/>
              </w:rPr>
            </w:rPrChange>
          </w:rPr>
          <w:t>适用于</w:t>
        </w:r>
      </w:ins>
    </w:p>
    <w:p w:rsidR="002635DA" w:rsidRPr="002635DA" w:rsidRDefault="000511B7" w:rsidP="002635DA">
      <w:pPr>
        <w:pStyle w:val="af0"/>
        <w:numPr>
          <w:ilvl w:val="0"/>
          <w:numId w:val="31"/>
        </w:numPr>
        <w:ind w:firstLineChars="0"/>
        <w:rPr>
          <w:ins w:id="744" w:author="邵军亚" w:date="2021-05-19T09:09:00Z"/>
          <w:i/>
          <w:rPrChange w:id="745" w:author="邵军亚" w:date="2021-05-19T09:24:00Z">
            <w:rPr>
              <w:ins w:id="746" w:author="邵军亚" w:date="2021-05-19T09:09:00Z"/>
            </w:rPr>
          </w:rPrChange>
        </w:rPr>
      </w:pPr>
      <w:ins w:id="747" w:author="邵军亚" w:date="2021-05-19T09:09:00Z">
        <w:r w:rsidRPr="000511B7">
          <w:rPr>
            <w:rFonts w:hint="eastAsia"/>
            <w:i/>
            <w:rPrChange w:id="748" w:author="邵军亚" w:date="2021-05-19T09:24:00Z">
              <w:rPr>
                <w:rFonts w:hint="eastAsia"/>
              </w:rPr>
            </w:rPrChange>
          </w:rPr>
          <w:t>所有在容器内（室内或室外）生长的有机作物。容器是指限制根与天然土壤接触的生产体系，如在盆、槽和用塑料包裹的栽培床等。</w:t>
        </w:r>
      </w:ins>
    </w:p>
    <w:p w:rsidR="002635DA" w:rsidRPr="002635DA" w:rsidRDefault="000511B7" w:rsidP="002635DA">
      <w:pPr>
        <w:pStyle w:val="af0"/>
        <w:numPr>
          <w:ilvl w:val="0"/>
          <w:numId w:val="31"/>
        </w:numPr>
        <w:ind w:firstLineChars="0"/>
        <w:rPr>
          <w:ins w:id="749" w:author="邵军亚" w:date="2021-05-19T09:09:00Z"/>
          <w:i/>
          <w:rPrChange w:id="750" w:author="邵军亚" w:date="2021-05-19T09:24:00Z">
            <w:rPr>
              <w:ins w:id="751" w:author="邵军亚" w:date="2021-05-19T09:09:00Z"/>
            </w:rPr>
          </w:rPrChange>
        </w:rPr>
      </w:pPr>
      <w:ins w:id="752" w:author="邵军亚" w:date="2021-05-19T09:09:00Z">
        <w:r w:rsidRPr="000511B7">
          <w:rPr>
            <w:rFonts w:hint="eastAsia"/>
            <w:i/>
            <w:rPrChange w:id="753" w:author="邵军亚" w:date="2021-05-19T09:24:00Z">
              <w:rPr>
                <w:rFonts w:hint="eastAsia"/>
              </w:rPr>
            </w:rPrChange>
          </w:rPr>
          <w:t>通过诸如温室、坑道和拱形棚等设施，使用辅助灯光照射、加热或提高</w:t>
        </w:r>
        <w:r w:rsidRPr="000511B7">
          <w:rPr>
            <w:i/>
            <w:rPrChange w:id="754" w:author="邵军亚" w:date="2021-05-19T09:24:00Z">
              <w:rPr/>
            </w:rPrChange>
          </w:rPr>
          <w:t>CO2</w:t>
        </w:r>
        <w:r w:rsidRPr="000511B7">
          <w:rPr>
            <w:rFonts w:hint="eastAsia"/>
            <w:i/>
            <w:rPrChange w:id="755" w:author="邵军亚" w:date="2021-05-19T09:24:00Z">
              <w:rPr>
                <w:rFonts w:hint="eastAsia"/>
              </w:rPr>
            </w:rPrChange>
          </w:rPr>
          <w:t>浓度的直接土培的作物。</w:t>
        </w:r>
      </w:ins>
    </w:p>
    <w:p w:rsidR="002635DA" w:rsidRPr="002635DA" w:rsidRDefault="000511B7" w:rsidP="002635DA">
      <w:pPr>
        <w:rPr>
          <w:ins w:id="756" w:author="邵军亚" w:date="2021-05-19T09:09:00Z"/>
          <w:i/>
          <w:rPrChange w:id="757" w:author="邵军亚" w:date="2021-05-19T09:24:00Z">
            <w:rPr>
              <w:ins w:id="758" w:author="邵军亚" w:date="2021-05-19T09:09:00Z"/>
            </w:rPr>
          </w:rPrChange>
        </w:rPr>
      </w:pPr>
      <w:ins w:id="759" w:author="邵军亚" w:date="2021-05-19T09:09:00Z">
        <w:r w:rsidRPr="000511B7">
          <w:rPr>
            <w:rFonts w:hint="eastAsia"/>
            <w:i/>
            <w:rPrChange w:id="760" w:author="邵军亚" w:date="2021-05-19T09:24:00Z">
              <w:rPr>
                <w:rFonts w:hint="eastAsia"/>
              </w:rPr>
            </w:rPrChange>
          </w:rPr>
          <w:t>不适用于</w:t>
        </w:r>
      </w:ins>
    </w:p>
    <w:p w:rsidR="002635DA" w:rsidRPr="002635DA" w:rsidRDefault="000511B7" w:rsidP="002635DA">
      <w:pPr>
        <w:pStyle w:val="af0"/>
        <w:numPr>
          <w:ilvl w:val="0"/>
          <w:numId w:val="32"/>
        </w:numPr>
        <w:ind w:firstLineChars="0"/>
        <w:rPr>
          <w:ins w:id="761" w:author="邵军亚" w:date="2021-05-19T09:09:00Z"/>
          <w:i/>
          <w:rPrChange w:id="762" w:author="邵军亚" w:date="2021-05-19T09:24:00Z">
            <w:rPr>
              <w:ins w:id="763" w:author="邵军亚" w:date="2021-05-19T09:09:00Z"/>
            </w:rPr>
          </w:rPrChange>
        </w:rPr>
      </w:pPr>
      <w:ins w:id="764" w:author="邵军亚" w:date="2021-05-19T09:09:00Z">
        <w:r w:rsidRPr="000511B7">
          <w:rPr>
            <w:rFonts w:hint="eastAsia"/>
            <w:i/>
            <w:rPrChange w:id="765" w:author="邵军亚" w:date="2021-05-19T09:24:00Z">
              <w:rPr>
                <w:rFonts w:hint="eastAsia"/>
              </w:rPr>
            </w:rPrChange>
          </w:rPr>
          <w:t>芽菜、嫩芽和苗菜（</w:t>
        </w:r>
        <w:r w:rsidRPr="000511B7">
          <w:rPr>
            <w:i/>
            <w:rPrChange w:id="766" w:author="邵军亚" w:date="2021-05-19T09:24:00Z">
              <w:rPr/>
            </w:rPrChange>
          </w:rPr>
          <w:t>COR-7.4</w:t>
        </w:r>
        <w:r w:rsidRPr="000511B7">
          <w:rPr>
            <w:rFonts w:hint="eastAsia"/>
            <w:i/>
            <w:rPrChange w:id="767" w:author="邵军亚" w:date="2021-05-19T09:24:00Z">
              <w:rPr>
                <w:rFonts w:hint="eastAsia"/>
              </w:rPr>
            </w:rPrChange>
          </w:rPr>
          <w:t>）</w:t>
        </w:r>
      </w:ins>
    </w:p>
    <w:p w:rsidR="002635DA" w:rsidRPr="002635DA" w:rsidRDefault="000511B7" w:rsidP="002635DA">
      <w:pPr>
        <w:pStyle w:val="af0"/>
        <w:numPr>
          <w:ilvl w:val="0"/>
          <w:numId w:val="32"/>
        </w:numPr>
        <w:ind w:firstLineChars="0"/>
        <w:rPr>
          <w:ins w:id="768" w:author="邵军亚" w:date="2021-05-19T09:09:00Z"/>
          <w:i/>
          <w:rPrChange w:id="769" w:author="邵军亚" w:date="2021-05-19T09:24:00Z">
            <w:rPr>
              <w:ins w:id="770" w:author="邵军亚" w:date="2021-05-19T09:09:00Z"/>
            </w:rPr>
          </w:rPrChange>
        </w:rPr>
      </w:pPr>
      <w:ins w:id="771" w:author="邵军亚" w:date="2021-05-19T09:09:00Z">
        <w:r w:rsidRPr="000511B7">
          <w:rPr>
            <w:rFonts w:hint="eastAsia"/>
            <w:i/>
            <w:rPrChange w:id="772" w:author="邵军亚" w:date="2021-05-19T09:24:00Z">
              <w:rPr>
                <w:rFonts w:hint="eastAsia"/>
              </w:rPr>
            </w:rPrChange>
          </w:rPr>
          <w:t>只是在如</w:t>
        </w:r>
      </w:ins>
      <w:ins w:id="773" w:author="邵军亚" w:date="2021-05-19T09:41:00Z">
        <w:r w:rsidR="00527FF4">
          <w:rPr>
            <w:rFonts w:hint="eastAsia"/>
            <w:i/>
          </w:rPr>
          <w:t>防寒罩</w:t>
        </w:r>
      </w:ins>
      <w:ins w:id="774" w:author="邵军亚" w:date="2021-05-19T09:09:00Z">
        <w:r w:rsidRPr="000511B7">
          <w:rPr>
            <w:rFonts w:hint="eastAsia"/>
            <w:i/>
            <w:rPrChange w:id="775" w:author="邵军亚" w:date="2021-05-19T09:24:00Z">
              <w:rPr>
                <w:rFonts w:hint="eastAsia"/>
              </w:rPr>
            </w:rPrChange>
          </w:rPr>
          <w:t>、</w:t>
        </w:r>
      </w:ins>
      <w:ins w:id="776" w:author="邵军亚" w:date="2021-05-19T09:22:00Z">
        <w:r w:rsidRPr="000511B7">
          <w:rPr>
            <w:rFonts w:hint="eastAsia"/>
            <w:i/>
            <w:rPrChange w:id="777" w:author="邵军亚" w:date="2021-05-19T09:24:00Z">
              <w:rPr>
                <w:rFonts w:hint="eastAsia"/>
              </w:rPr>
            </w:rPrChange>
          </w:rPr>
          <w:t>框架大棚</w:t>
        </w:r>
      </w:ins>
      <w:ins w:id="778" w:author="邵军亚" w:date="2021-05-19T09:09:00Z">
        <w:r w:rsidRPr="000511B7">
          <w:rPr>
            <w:rFonts w:hint="eastAsia"/>
            <w:i/>
            <w:rPrChange w:id="779" w:author="邵军亚" w:date="2021-05-19T09:24:00Z">
              <w:rPr>
                <w:rFonts w:hint="eastAsia"/>
              </w:rPr>
            </w:rPrChange>
          </w:rPr>
          <w:t>等设施内生长，但没有使用辅助光照、加热或提高</w:t>
        </w:r>
        <w:r w:rsidRPr="000511B7">
          <w:rPr>
            <w:i/>
            <w:rPrChange w:id="780" w:author="邵军亚" w:date="2021-05-19T09:24:00Z">
              <w:rPr/>
            </w:rPrChange>
          </w:rPr>
          <w:t>CO2</w:t>
        </w:r>
        <w:r w:rsidRPr="000511B7">
          <w:rPr>
            <w:rFonts w:hint="eastAsia"/>
            <w:i/>
            <w:rPrChange w:id="781" w:author="邵军亚" w:date="2021-05-19T09:24:00Z">
              <w:rPr>
                <w:rFonts w:hint="eastAsia"/>
              </w:rPr>
            </w:rPrChange>
          </w:rPr>
          <w:t>浓度的直接土培的作物。</w:t>
        </w:r>
      </w:ins>
    </w:p>
    <w:p w:rsidR="00000000" w:rsidRDefault="000511B7">
      <w:pPr>
        <w:pStyle w:val="af0"/>
        <w:numPr>
          <w:ilvl w:val="0"/>
          <w:numId w:val="32"/>
        </w:numPr>
        <w:ind w:firstLineChars="0"/>
        <w:rPr>
          <w:ins w:id="782" w:author="邵军亚" w:date="2021-05-19T10:37:00Z"/>
          <w:b/>
          <w:bCs/>
          <w:i/>
          <w:rPrChange w:id="783" w:author="邵军亚" w:date="2021-05-19T10:37:00Z">
            <w:rPr>
              <w:ins w:id="784" w:author="邵军亚" w:date="2021-05-19T10:37:00Z"/>
              <w:i/>
            </w:rPr>
          </w:rPrChange>
        </w:rPr>
        <w:pPrChange w:id="785" w:author="邵军亚" w:date="2021-05-19T09:11:00Z">
          <w:pPr>
            <w:spacing w:line="360" w:lineRule="auto"/>
          </w:pPr>
        </w:pPrChange>
      </w:pPr>
      <w:ins w:id="786" w:author="邵军亚" w:date="2021-05-19T09:09:00Z">
        <w:r w:rsidRPr="000511B7">
          <w:rPr>
            <w:rFonts w:hint="eastAsia"/>
            <w:i/>
            <w:rPrChange w:id="787" w:author="邵军亚" w:date="2021-05-19T09:24:00Z">
              <w:rPr>
                <w:rFonts w:hint="eastAsia"/>
              </w:rPr>
            </w:rPrChange>
          </w:rPr>
          <w:t>只是在</w:t>
        </w:r>
      </w:ins>
      <w:ins w:id="788" w:author="邵军亚" w:date="2021-05-19T09:21:00Z">
        <w:r w:rsidRPr="000511B7">
          <w:rPr>
            <w:rFonts w:hint="eastAsia"/>
            <w:i/>
            <w:rPrChange w:id="789" w:author="邵军亚" w:date="2021-05-19T09:24:00Z">
              <w:rPr>
                <w:rFonts w:hint="eastAsia"/>
              </w:rPr>
            </w:rPrChange>
          </w:rPr>
          <w:t>覆膜</w:t>
        </w:r>
      </w:ins>
      <w:ins w:id="790" w:author="邵军亚" w:date="2021-05-19T09:41:00Z">
        <w:r w:rsidR="00527FF4">
          <w:rPr>
            <w:rFonts w:hint="eastAsia"/>
            <w:i/>
          </w:rPr>
          <w:t>小</w:t>
        </w:r>
      </w:ins>
      <w:ins w:id="791" w:author="邵军亚" w:date="2021-05-19T09:09:00Z">
        <w:r w:rsidRPr="000511B7">
          <w:rPr>
            <w:rFonts w:hint="eastAsia"/>
            <w:i/>
            <w:rPrChange w:id="792" w:author="邵军亚" w:date="2021-05-19T09:24:00Z">
              <w:rPr>
                <w:rFonts w:hint="eastAsia"/>
              </w:rPr>
            </w:rPrChange>
          </w:rPr>
          <w:t>拱棚下、防虫网或防鸟网下生长的作物</w:t>
        </w:r>
      </w:ins>
      <w:ins w:id="793" w:author="邵军亚" w:date="2021-05-19T09:42:00Z">
        <w:r w:rsidR="00527FF4">
          <w:rPr>
            <w:rFonts w:hint="eastAsia"/>
            <w:i/>
          </w:rPr>
          <w:t>。</w:t>
        </w:r>
      </w:ins>
    </w:p>
    <w:p w:rsidR="00000000" w:rsidRDefault="004F29D7">
      <w:pPr>
        <w:pStyle w:val="af0"/>
        <w:ind w:left="420" w:firstLineChars="0" w:firstLine="0"/>
        <w:rPr>
          <w:ins w:id="794" w:author="邵军亚" w:date="2021-05-19T10:36:00Z"/>
          <w:b/>
          <w:bCs/>
          <w:i/>
          <w:rPrChange w:id="795" w:author="邵军亚" w:date="2021-05-19T10:36:00Z">
            <w:rPr>
              <w:ins w:id="796" w:author="邵军亚" w:date="2021-05-19T10:36:00Z"/>
              <w:i/>
            </w:rPr>
          </w:rPrChange>
        </w:rPr>
        <w:pPrChange w:id="797" w:author="邵军亚" w:date="2021-05-19T10:37:00Z">
          <w:pPr>
            <w:spacing w:line="360" w:lineRule="auto"/>
          </w:pPr>
        </w:pPrChange>
      </w:pPr>
    </w:p>
    <w:p w:rsidR="004F29D7" w:rsidRDefault="007B469C">
      <w:pPr>
        <w:pStyle w:val="af0"/>
        <w:ind w:firstLineChars="0" w:firstLine="0"/>
        <w:rPr>
          <w:b/>
          <w:bCs/>
          <w:i/>
          <w:rPrChange w:id="798" w:author="邵军亚" w:date="2021-05-19T09:24:00Z">
            <w:rPr>
              <w:b/>
              <w:bCs/>
            </w:rPr>
          </w:rPrChange>
        </w:rPr>
        <w:pPrChange w:id="799" w:author="邵军亚" w:date="2021-05-19T10:36:00Z">
          <w:pPr>
            <w:spacing w:line="360" w:lineRule="auto"/>
          </w:pPr>
        </w:pPrChange>
      </w:pPr>
      <w:ins w:id="800" w:author="邵军亚" w:date="2021-05-19T10:36:00Z">
        <w:r>
          <w:rPr>
            <w:rFonts w:hint="eastAsia"/>
            <w:szCs w:val="21"/>
          </w:rPr>
          <w:t xml:space="preserve">** </w:t>
        </w:r>
      </w:ins>
      <w:ins w:id="801" w:author="邵军亚" w:date="2021-05-19T10:37:00Z">
        <w:r w:rsidR="000511B7" w:rsidRPr="000511B7">
          <w:rPr>
            <w:rFonts w:hint="eastAsia"/>
            <w:b/>
            <w:i/>
            <w:szCs w:val="21"/>
            <w:rPrChange w:id="802" w:author="邵军亚" w:date="2021-05-19T10:37:00Z">
              <w:rPr>
                <w:rFonts w:hint="eastAsia"/>
                <w:szCs w:val="21"/>
              </w:rPr>
            </w:rPrChange>
          </w:rPr>
          <w:t>例外：</w:t>
        </w:r>
      </w:ins>
      <w:ins w:id="803" w:author="邵军亚" w:date="2021-05-19T10:36:00Z">
        <w:r w:rsidR="000511B7" w:rsidRPr="000511B7">
          <w:rPr>
            <w:i/>
            <w:rPrChange w:id="804" w:author="邵军亚" w:date="2021-05-19T10:36:00Z">
              <w:rPr/>
            </w:rPrChange>
          </w:rPr>
          <w:t>2016</w:t>
        </w:r>
        <w:r w:rsidR="000511B7" w:rsidRPr="000511B7">
          <w:rPr>
            <w:rFonts w:hint="eastAsia"/>
            <w:i/>
            <w:rPrChange w:id="805" w:author="邵军亚" w:date="2021-05-19T10:36:00Z">
              <w:rPr>
                <w:rFonts w:hint="eastAsia"/>
              </w:rPr>
            </w:rPrChange>
          </w:rPr>
          <w:t>年</w:t>
        </w:r>
        <w:r w:rsidR="000511B7" w:rsidRPr="000511B7">
          <w:rPr>
            <w:i/>
            <w:rPrChange w:id="806" w:author="邵军亚" w:date="2021-05-19T10:36:00Z">
              <w:rPr/>
            </w:rPrChange>
          </w:rPr>
          <w:t>11</w:t>
        </w:r>
        <w:r w:rsidR="000511B7" w:rsidRPr="000511B7">
          <w:rPr>
            <w:rFonts w:hint="eastAsia"/>
            <w:i/>
            <w:rPrChange w:id="807" w:author="邵军亚" w:date="2021-05-19T10:36:00Z">
              <w:rPr>
                <w:rFonts w:hint="eastAsia"/>
              </w:rPr>
            </w:rPrChange>
          </w:rPr>
          <w:t>月之前即存在，并由同一操作者持续按照有机方式管理的生产单元，没有大的修整，没有变换生产区域但不符合</w:t>
        </w:r>
        <w:r w:rsidR="000511B7" w:rsidRPr="000511B7">
          <w:rPr>
            <w:i/>
            <w:rPrChange w:id="808" w:author="邵军亚" w:date="2021-05-19T10:36:00Z">
              <w:rPr/>
            </w:rPrChange>
          </w:rPr>
          <w:t>7.5.2.4 b)</w:t>
        </w:r>
        <w:r w:rsidR="000511B7" w:rsidRPr="000511B7">
          <w:rPr>
            <w:rFonts w:hint="eastAsia"/>
            <w:i/>
            <w:rPrChange w:id="809" w:author="邵军亚" w:date="2021-05-19T10:36:00Z">
              <w:rPr>
                <w:rFonts w:hint="eastAsia"/>
              </w:rPr>
            </w:rPrChange>
          </w:rPr>
          <w:t>条款，允许使用小于</w:t>
        </w:r>
        <w:r w:rsidR="000511B7" w:rsidRPr="000511B7">
          <w:rPr>
            <w:i/>
            <w:rPrChange w:id="810" w:author="邵军亚" w:date="2021-05-19T10:36:00Z">
              <w:rPr/>
            </w:rPrChange>
          </w:rPr>
          <w:t>60 L / m2</w:t>
        </w:r>
        <w:r w:rsidR="000511B7" w:rsidRPr="000511B7">
          <w:rPr>
            <w:rFonts w:hint="eastAsia"/>
            <w:i/>
            <w:rPrChange w:id="811" w:author="邵军亚" w:date="2021-05-19T10:36:00Z">
              <w:rPr>
                <w:rFonts w:hint="eastAsia"/>
              </w:rPr>
            </w:rPrChange>
          </w:rPr>
          <w:t>（</w:t>
        </w:r>
        <w:r w:rsidR="000511B7" w:rsidRPr="000511B7">
          <w:rPr>
            <w:i/>
            <w:rPrChange w:id="812" w:author="邵军亚" w:date="2021-05-19T10:36:00Z">
              <w:rPr/>
            </w:rPrChange>
          </w:rPr>
          <w:t>1.2</w:t>
        </w:r>
        <w:r w:rsidR="000511B7" w:rsidRPr="000511B7">
          <w:rPr>
            <w:rFonts w:hint="eastAsia"/>
            <w:i/>
            <w:rPrChange w:id="813" w:author="邵军亚" w:date="2021-05-19T10:36:00Z">
              <w:rPr>
                <w:rFonts w:hint="eastAsia"/>
              </w:rPr>
            </w:rPrChange>
          </w:rPr>
          <w:t>加仑</w:t>
        </w:r>
        <w:r w:rsidR="000511B7" w:rsidRPr="000511B7">
          <w:rPr>
            <w:i/>
            <w:rPrChange w:id="814" w:author="邵军亚" w:date="2021-05-19T10:36:00Z">
              <w:rPr/>
            </w:rPrChange>
          </w:rPr>
          <w:t>/</w:t>
        </w:r>
        <w:r w:rsidR="000511B7" w:rsidRPr="000511B7">
          <w:rPr>
            <w:rFonts w:hint="eastAsia"/>
            <w:i/>
            <w:rPrChange w:id="815" w:author="邵军亚" w:date="2021-05-19T10:36:00Z">
              <w:rPr>
                <w:rFonts w:hint="eastAsia"/>
              </w:rPr>
            </w:rPrChange>
          </w:rPr>
          <w:t>平方英尺）土壤量继续生产攀援作物。</w:t>
        </w:r>
      </w:ins>
    </w:p>
    <w:sectPr w:rsidR="004F29D7" w:rsidSect="00C30FA2">
      <w:footerReference w:type="default" r:id="rId7"/>
      <w:pgSz w:w="12240" w:h="15840" w:code="1"/>
      <w:pgMar w:top="1440" w:right="1480" w:bottom="1440" w:left="1474" w:header="720" w:footer="720" w:gutter="0"/>
      <w:cols w:space="720"/>
      <w:docGrid w:type="lines" w:linePitch="286" w:charSpace="17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29D7" w:rsidRDefault="004F29D7">
      <w:r>
        <w:separator/>
      </w:r>
    </w:p>
  </w:endnote>
  <w:endnote w:type="continuationSeparator" w:id="1">
    <w:p w:rsidR="004F29D7" w:rsidRDefault="004F29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0400" w:rsidRDefault="000511B7" w:rsidP="00305A47">
    <w:pPr>
      <w:pStyle w:val="a6"/>
      <w:ind w:right="-74"/>
      <w:rPr>
        <w:kern w:val="0"/>
      </w:rPr>
    </w:pPr>
    <w:r w:rsidRPr="000511B7">
      <w:rPr>
        <w:noProof/>
      </w:rPr>
      <w:pict>
        <v:line id="_x0000_s2052" style="position:absolute;z-index:251657728" from="0,-5.45pt" to="468pt,-5.45pt"/>
      </w:pict>
    </w:r>
    <w:r w:rsidR="00200400">
      <w:rPr>
        <w:kern w:val="0"/>
      </w:rPr>
      <w:t>OFDC-D</w:t>
    </w:r>
    <w:r w:rsidR="00200400">
      <w:rPr>
        <w:rFonts w:hint="eastAsia"/>
        <w:kern w:val="0"/>
      </w:rPr>
      <w:t>8</w:t>
    </w:r>
    <w:r w:rsidR="00200400">
      <w:rPr>
        <w:kern w:val="0"/>
      </w:rPr>
      <w:t>-1</w:t>
    </w:r>
    <w:r w:rsidR="00200400">
      <w:rPr>
        <w:rFonts w:hint="eastAsia"/>
        <w:kern w:val="0"/>
      </w:rPr>
      <w:t>6</w:t>
    </w:r>
    <w:r w:rsidR="00200400">
      <w:rPr>
        <w:kern w:val="0"/>
      </w:rPr>
      <w:t xml:space="preserve"> </w:t>
    </w:r>
    <w:r w:rsidR="00200400">
      <w:rPr>
        <w:rFonts w:hint="eastAsia"/>
        <w:kern w:val="0"/>
      </w:rPr>
      <w:t xml:space="preserve">      </w:t>
    </w:r>
    <w:r w:rsidR="00200400">
      <w:rPr>
        <w:rFonts w:hint="eastAsia"/>
        <w:kern w:val="0"/>
      </w:rPr>
      <w:t>版次</w:t>
    </w:r>
    <w:r w:rsidR="00200400">
      <w:rPr>
        <w:rFonts w:hint="eastAsia"/>
        <w:kern w:val="0"/>
      </w:rPr>
      <w:t>/</w:t>
    </w:r>
    <w:r w:rsidR="00200400">
      <w:rPr>
        <w:rFonts w:hint="eastAsia"/>
        <w:kern w:val="0"/>
      </w:rPr>
      <w:t>修订：</w:t>
    </w:r>
    <w:del w:id="816" w:author="邵军亚" w:date="2021-05-17T11:34:00Z">
      <w:r w:rsidR="00200400" w:rsidDel="00C02E26">
        <w:rPr>
          <w:rFonts w:hint="eastAsia"/>
          <w:kern w:val="0"/>
        </w:rPr>
        <w:delText>C</w:delText>
      </w:r>
    </w:del>
    <w:ins w:id="817" w:author="邵军亚" w:date="2021-05-17T11:34:00Z">
      <w:r w:rsidR="00200400">
        <w:rPr>
          <w:rFonts w:hint="eastAsia"/>
          <w:kern w:val="0"/>
        </w:rPr>
        <w:t>D</w:t>
      </w:r>
    </w:ins>
    <w:r w:rsidR="00200400">
      <w:rPr>
        <w:rFonts w:hint="eastAsia"/>
        <w:kern w:val="0"/>
      </w:rPr>
      <w:t>/</w:t>
    </w:r>
    <w:del w:id="818" w:author="邵军亚" w:date="2021-12-14T11:01:00Z">
      <w:r w:rsidR="00200400" w:rsidDel="00B422C8">
        <w:rPr>
          <w:rFonts w:hint="eastAsia"/>
          <w:kern w:val="0"/>
        </w:rPr>
        <w:delText>0</w:delText>
      </w:r>
    </w:del>
    <w:ins w:id="819" w:author="邵军亚" w:date="2021-12-14T11:01:00Z">
      <w:r w:rsidR="00B422C8">
        <w:rPr>
          <w:rFonts w:hint="eastAsia"/>
          <w:kern w:val="0"/>
        </w:rPr>
        <w:t>1</w:t>
      </w:r>
    </w:ins>
    <w:ins w:id="820" w:author="邵军亚" w:date="2021-05-17T11:34:00Z">
      <w:r w:rsidR="00200400">
        <w:rPr>
          <w:rFonts w:hint="eastAsia"/>
          <w:kern w:val="0"/>
        </w:rPr>
        <w:t>.</w:t>
      </w:r>
    </w:ins>
    <w:ins w:id="821" w:author="邵军亚" w:date="2021-12-14T11:01:00Z">
      <w:r w:rsidR="00B422C8">
        <w:rPr>
          <w:rFonts w:hint="eastAsia"/>
          <w:kern w:val="0"/>
        </w:rPr>
        <w:t>2</w:t>
      </w:r>
    </w:ins>
    <w:r w:rsidR="00200400">
      <w:rPr>
        <w:rFonts w:hint="eastAsia"/>
        <w:kern w:val="0"/>
      </w:rPr>
      <w:t xml:space="preserve">         OFDC</w:t>
    </w:r>
    <w:r w:rsidR="00200400">
      <w:rPr>
        <w:rFonts w:hint="eastAsia"/>
        <w:kern w:val="0"/>
      </w:rPr>
      <w:t>有机认证调查表（植物生产）</w:t>
    </w:r>
    <w:r w:rsidR="00200400">
      <w:rPr>
        <w:rFonts w:hint="eastAsia"/>
        <w:kern w:val="0"/>
      </w:rPr>
      <w:t xml:space="preserve">               </w:t>
    </w:r>
    <w:r w:rsidR="00200400">
      <w:rPr>
        <w:rFonts w:hint="eastAsia"/>
        <w:kern w:val="0"/>
        <w:szCs w:val="21"/>
      </w:rPr>
      <w:t>第</w:t>
    </w:r>
    <w:r w:rsidR="00200400">
      <w:rPr>
        <w:rFonts w:hint="eastAsia"/>
        <w:kern w:val="0"/>
        <w:szCs w:val="21"/>
      </w:rPr>
      <w:t xml:space="preserve"> </w:t>
    </w:r>
    <w:r>
      <w:rPr>
        <w:kern w:val="0"/>
        <w:szCs w:val="21"/>
      </w:rPr>
      <w:fldChar w:fldCharType="begin"/>
    </w:r>
    <w:r w:rsidR="00200400">
      <w:rPr>
        <w:kern w:val="0"/>
        <w:szCs w:val="21"/>
      </w:rPr>
      <w:instrText xml:space="preserve"> PAGE </w:instrText>
    </w:r>
    <w:r>
      <w:rPr>
        <w:kern w:val="0"/>
        <w:szCs w:val="21"/>
      </w:rPr>
      <w:fldChar w:fldCharType="separate"/>
    </w:r>
    <w:r w:rsidR="00F07BBB">
      <w:rPr>
        <w:noProof/>
        <w:kern w:val="0"/>
        <w:szCs w:val="21"/>
      </w:rPr>
      <w:t>1</w:t>
    </w:r>
    <w:r>
      <w:rPr>
        <w:kern w:val="0"/>
        <w:szCs w:val="21"/>
      </w:rPr>
      <w:fldChar w:fldCharType="end"/>
    </w:r>
    <w:r w:rsidR="00200400">
      <w:rPr>
        <w:rFonts w:hint="eastAsia"/>
        <w:kern w:val="0"/>
        <w:szCs w:val="21"/>
      </w:rPr>
      <w:t xml:space="preserve"> </w:t>
    </w:r>
    <w:r w:rsidR="00200400">
      <w:rPr>
        <w:rFonts w:hint="eastAsia"/>
        <w:kern w:val="0"/>
        <w:szCs w:val="21"/>
      </w:rPr>
      <w:t>页</w:t>
    </w:r>
    <w:r w:rsidR="00200400">
      <w:rPr>
        <w:rFonts w:hint="eastAsia"/>
        <w:kern w:val="0"/>
        <w:szCs w:val="21"/>
      </w:rPr>
      <w:t xml:space="preserve"> </w:t>
    </w:r>
    <w:r w:rsidR="00200400">
      <w:rPr>
        <w:rFonts w:hint="eastAsia"/>
        <w:kern w:val="0"/>
        <w:szCs w:val="21"/>
      </w:rPr>
      <w:t>共</w:t>
    </w:r>
    <w:r w:rsidR="00200400">
      <w:rPr>
        <w:rFonts w:hint="eastAsia"/>
        <w:kern w:val="0"/>
        <w:szCs w:val="21"/>
      </w:rPr>
      <w:t xml:space="preserve"> </w:t>
    </w:r>
    <w:r>
      <w:rPr>
        <w:kern w:val="0"/>
        <w:szCs w:val="21"/>
      </w:rPr>
      <w:fldChar w:fldCharType="begin"/>
    </w:r>
    <w:r w:rsidR="00200400">
      <w:rPr>
        <w:kern w:val="0"/>
        <w:szCs w:val="21"/>
      </w:rPr>
      <w:instrText xml:space="preserve"> NUMPAGES </w:instrText>
    </w:r>
    <w:r>
      <w:rPr>
        <w:kern w:val="0"/>
        <w:szCs w:val="21"/>
      </w:rPr>
      <w:fldChar w:fldCharType="separate"/>
    </w:r>
    <w:r w:rsidR="00F07BBB">
      <w:rPr>
        <w:noProof/>
        <w:kern w:val="0"/>
        <w:szCs w:val="21"/>
      </w:rPr>
      <w:t>7</w:t>
    </w:r>
    <w:r>
      <w:rPr>
        <w:kern w:val="0"/>
        <w:szCs w:val="21"/>
      </w:rPr>
      <w:fldChar w:fldCharType="end"/>
    </w:r>
    <w:r w:rsidR="00200400">
      <w:rPr>
        <w:rFonts w:hint="eastAsia"/>
        <w:kern w:val="0"/>
        <w:szCs w:val="21"/>
      </w:rPr>
      <w:t xml:space="preserve"> </w:t>
    </w:r>
    <w:r w:rsidR="00200400">
      <w:rPr>
        <w:rFonts w:hint="eastAsia"/>
        <w:kern w:val="0"/>
        <w:szCs w:val="21"/>
      </w:rPr>
      <w:t>页</w:t>
    </w:r>
  </w:p>
  <w:p w:rsidR="00200400" w:rsidRDefault="00200400" w:rsidP="00C12140">
    <w:pPr>
      <w:pStyle w:val="a6"/>
      <w:tabs>
        <w:tab w:val="clear" w:pos="8306"/>
        <w:tab w:val="right" w:pos="9360"/>
      </w:tabs>
    </w:pPr>
    <w:r>
      <w:rPr>
        <w:rFonts w:hint="eastAsia"/>
      </w:rPr>
      <w:t>发布日期：</w:t>
    </w:r>
    <w:del w:id="822" w:author="邵军亚" w:date="2021-05-17T11:34:00Z">
      <w:r w:rsidDel="00C02E26">
        <w:rPr>
          <w:rFonts w:hint="eastAsia"/>
        </w:rPr>
        <w:delText>2019</w:delText>
      </w:r>
    </w:del>
    <w:ins w:id="823" w:author="邵军亚" w:date="2021-05-17T11:34:00Z">
      <w:r>
        <w:rPr>
          <w:rFonts w:hint="eastAsia"/>
        </w:rPr>
        <w:t>2021</w:t>
      </w:r>
    </w:ins>
    <w:r>
      <w:rPr>
        <w:rFonts w:hint="eastAsia"/>
      </w:rPr>
      <w:t>年</w:t>
    </w:r>
    <w:del w:id="824" w:author="邵军亚" w:date="2021-05-18T09:38:00Z">
      <w:r w:rsidDel="009E4413">
        <w:rPr>
          <w:rFonts w:hint="eastAsia"/>
        </w:rPr>
        <w:delText>12</w:delText>
      </w:r>
    </w:del>
    <w:ins w:id="825" w:author="邵军亚" w:date="2021-12-14T11:01:00Z">
      <w:r w:rsidR="00B422C8">
        <w:rPr>
          <w:rFonts w:hint="eastAsia"/>
        </w:rPr>
        <w:t>12</w:t>
      </w:r>
    </w:ins>
    <w:r>
      <w:rPr>
        <w:rFonts w:hint="eastAsia"/>
      </w:rPr>
      <w:t>月</w:t>
    </w:r>
    <w:del w:id="826" w:author="邵军亚" w:date="2021-12-14T11:01:00Z">
      <w:r w:rsidDel="00B422C8">
        <w:rPr>
          <w:rFonts w:hint="eastAsia"/>
        </w:rPr>
        <w:delText>1</w:delText>
      </w:r>
    </w:del>
    <w:ins w:id="827" w:author="邵军亚" w:date="2021-12-30T08:39:00Z">
      <w:r w:rsidR="00E3522F">
        <w:rPr>
          <w:rFonts w:hint="eastAsia"/>
        </w:rPr>
        <w:t>20</w:t>
      </w:r>
    </w:ins>
    <w:r>
      <w:rPr>
        <w:rFonts w:hint="eastAsia"/>
      </w:rPr>
      <w:t>日</w:t>
    </w:r>
    <w:r>
      <w:rPr>
        <w:rFonts w:hint="eastAsia"/>
      </w:rPr>
      <w:t xml:space="preserve">             </w:t>
    </w:r>
    <w:del w:id="828" w:author="邵军亚" w:date="2021-12-14T11:02:00Z">
      <w:r w:rsidDel="00B422C8">
        <w:rPr>
          <w:rFonts w:hint="eastAsia"/>
        </w:rPr>
        <w:delText xml:space="preserve">   </w:delText>
      </w:r>
    </w:del>
    <w:ins w:id="829" w:author="邵军亚" w:date="2021-12-14T11:02:00Z">
      <w:r w:rsidR="00B422C8">
        <w:rPr>
          <w:rFonts w:hint="eastAsia"/>
        </w:rPr>
        <w:t xml:space="preserve">  </w:t>
      </w:r>
    </w:ins>
    <w:r>
      <w:rPr>
        <w:rFonts w:hint="eastAsia"/>
      </w:rPr>
      <w:t xml:space="preserve">                                     </w:t>
    </w:r>
    <w:r>
      <w:rPr>
        <w:rFonts w:hint="eastAsia"/>
      </w:rPr>
      <w:t>实施日期：</w:t>
    </w:r>
    <w:del w:id="830" w:author="邵军亚" w:date="2021-05-18T09:38:00Z">
      <w:r w:rsidDel="009E4413">
        <w:rPr>
          <w:rFonts w:hint="eastAsia"/>
        </w:rPr>
        <w:delText>2020</w:delText>
      </w:r>
      <w:r w:rsidDel="009E4413">
        <w:rPr>
          <w:rFonts w:hint="eastAsia"/>
        </w:rPr>
        <w:delText>年</w:delText>
      </w:r>
      <w:r w:rsidDel="009E4413">
        <w:rPr>
          <w:rFonts w:hint="eastAsia"/>
        </w:rPr>
        <w:delText>1</w:delText>
      </w:r>
    </w:del>
    <w:ins w:id="831" w:author="邵军亚" w:date="2021-05-18T09:38:00Z">
      <w:r>
        <w:rPr>
          <w:rFonts w:hint="eastAsia"/>
        </w:rPr>
        <w:t>202</w:t>
      </w:r>
    </w:ins>
    <w:ins w:id="832" w:author="邵军亚" w:date="2021-12-14T11:02:00Z">
      <w:r w:rsidR="00B422C8">
        <w:rPr>
          <w:rFonts w:hint="eastAsia"/>
        </w:rPr>
        <w:t>2</w:t>
      </w:r>
    </w:ins>
    <w:ins w:id="833" w:author="邵军亚" w:date="2021-05-18T09:38:00Z">
      <w:r>
        <w:rPr>
          <w:rFonts w:hint="eastAsia"/>
        </w:rPr>
        <w:t>年</w:t>
      </w:r>
    </w:ins>
    <w:ins w:id="834" w:author="邵军亚" w:date="2022-02-17T16:49:00Z">
      <w:r w:rsidR="000B3113">
        <w:rPr>
          <w:rFonts w:hint="eastAsia"/>
        </w:rPr>
        <w:t>3</w:t>
      </w:r>
    </w:ins>
    <w:r>
      <w:rPr>
        <w:rFonts w:hint="eastAsia"/>
      </w:rPr>
      <w:t>月</w:t>
    </w:r>
    <w:r>
      <w:rPr>
        <w:rFonts w:hint="eastAsia"/>
      </w:rPr>
      <w:t>1</w:t>
    </w:r>
    <w:r>
      <w:rPr>
        <w:rFonts w:hint="eastAsia"/>
      </w:rPr>
      <w:t>日</w:t>
    </w:r>
    <w:r>
      <w:rPr>
        <w:rFonts w:hint="eastAsia"/>
        <w:kern w:val="0"/>
      </w:rPr>
      <w:t xml:space="preserve"> </w:t>
    </w:r>
    <w:r>
      <w:rPr>
        <w:kern w:val="0"/>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29D7" w:rsidRDefault="004F29D7">
      <w:r>
        <w:separator/>
      </w:r>
    </w:p>
  </w:footnote>
  <w:footnote w:type="continuationSeparator" w:id="1">
    <w:p w:rsidR="004F29D7" w:rsidRDefault="004F29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478B0"/>
    <w:multiLevelType w:val="hybridMultilevel"/>
    <w:tmpl w:val="C6DA5024"/>
    <w:lvl w:ilvl="0" w:tplc="DD70D43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04445EA9"/>
    <w:multiLevelType w:val="hybridMultilevel"/>
    <w:tmpl w:val="6966D12A"/>
    <w:lvl w:ilvl="0" w:tplc="871837CC">
      <w:start w:val="1"/>
      <w:numFmt w:val="decimal"/>
      <w:lvlText w:val="1.%1"/>
      <w:lvlJc w:val="left"/>
      <w:pPr>
        <w:tabs>
          <w:tab w:val="num" w:pos="42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062B4071"/>
    <w:multiLevelType w:val="hybridMultilevel"/>
    <w:tmpl w:val="AB488B22"/>
    <w:lvl w:ilvl="0" w:tplc="00FC30B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073D5CA6"/>
    <w:multiLevelType w:val="hybridMultilevel"/>
    <w:tmpl w:val="0F7ED456"/>
    <w:lvl w:ilvl="0" w:tplc="04090019">
      <w:start w:val="1"/>
      <w:numFmt w:val="lowerLetter"/>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4">
    <w:nsid w:val="10CC1C04"/>
    <w:multiLevelType w:val="hybridMultilevel"/>
    <w:tmpl w:val="868E5E6A"/>
    <w:lvl w:ilvl="0" w:tplc="6D92000E">
      <w:start w:val="1"/>
      <w:numFmt w:val="decimal"/>
      <w:lvlText w:val="%1."/>
      <w:lvlJc w:val="left"/>
      <w:pPr>
        <w:tabs>
          <w:tab w:val="num" w:pos="390"/>
        </w:tabs>
        <w:ind w:left="390" w:hanging="39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1264319F"/>
    <w:multiLevelType w:val="hybridMultilevel"/>
    <w:tmpl w:val="D8E8E45E"/>
    <w:lvl w:ilvl="0" w:tplc="80E8E8C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13816739"/>
    <w:multiLevelType w:val="multilevel"/>
    <w:tmpl w:val="731A1244"/>
    <w:lvl w:ilvl="0">
      <w:start w:val="5"/>
      <w:numFmt w:val="decimal"/>
      <w:lvlText w:val="%1"/>
      <w:lvlJc w:val="left"/>
      <w:pPr>
        <w:tabs>
          <w:tab w:val="num" w:pos="525"/>
        </w:tabs>
        <w:ind w:left="525" w:hanging="525"/>
      </w:pPr>
      <w:rPr>
        <w:rFonts w:ascii="Times New Roman" w:hAnsi="Times New Roman" w:hint="default"/>
      </w:rPr>
    </w:lvl>
    <w:lvl w:ilvl="1">
      <w:start w:val="11"/>
      <w:numFmt w:val="decimal"/>
      <w:lvlText w:val="%1.%2"/>
      <w:lvlJc w:val="left"/>
      <w:pPr>
        <w:tabs>
          <w:tab w:val="num" w:pos="525"/>
        </w:tabs>
        <w:ind w:left="525" w:hanging="525"/>
      </w:pPr>
      <w:rPr>
        <w:rFonts w:ascii="Times New Roman" w:hAnsi="Times New Roman" w:hint="default"/>
      </w:rPr>
    </w:lvl>
    <w:lvl w:ilvl="2">
      <w:start w:val="1"/>
      <w:numFmt w:val="decimal"/>
      <w:lvlText w:val="%1.%2.%3"/>
      <w:lvlJc w:val="left"/>
      <w:pPr>
        <w:tabs>
          <w:tab w:val="num" w:pos="720"/>
        </w:tabs>
        <w:ind w:left="720" w:hanging="720"/>
      </w:pPr>
      <w:rPr>
        <w:rFonts w:ascii="Times New Roman" w:hAnsi="Times New Roman" w:hint="default"/>
      </w:rPr>
    </w:lvl>
    <w:lvl w:ilvl="3">
      <w:start w:val="1"/>
      <w:numFmt w:val="decimal"/>
      <w:lvlText w:val="%1.%2.%3.%4"/>
      <w:lvlJc w:val="left"/>
      <w:pPr>
        <w:tabs>
          <w:tab w:val="num" w:pos="1080"/>
        </w:tabs>
        <w:ind w:left="1080" w:hanging="1080"/>
      </w:pPr>
      <w:rPr>
        <w:rFonts w:ascii="Times New Roman" w:hAnsi="Times New Roman" w:hint="default"/>
      </w:rPr>
    </w:lvl>
    <w:lvl w:ilvl="4">
      <w:start w:val="1"/>
      <w:numFmt w:val="decimal"/>
      <w:lvlText w:val="%1.%2.%3.%4.%5"/>
      <w:lvlJc w:val="left"/>
      <w:pPr>
        <w:tabs>
          <w:tab w:val="num" w:pos="1080"/>
        </w:tabs>
        <w:ind w:left="1080" w:hanging="1080"/>
      </w:pPr>
      <w:rPr>
        <w:rFonts w:ascii="Times New Roman" w:hAnsi="Times New Roman" w:hint="default"/>
      </w:rPr>
    </w:lvl>
    <w:lvl w:ilvl="5">
      <w:start w:val="1"/>
      <w:numFmt w:val="decimal"/>
      <w:lvlText w:val="%1.%2.%3.%4.%5.%6"/>
      <w:lvlJc w:val="left"/>
      <w:pPr>
        <w:tabs>
          <w:tab w:val="num" w:pos="1440"/>
        </w:tabs>
        <w:ind w:left="1440" w:hanging="1440"/>
      </w:pPr>
      <w:rPr>
        <w:rFonts w:ascii="Times New Roman" w:hAnsi="Times New Roman" w:hint="default"/>
      </w:rPr>
    </w:lvl>
    <w:lvl w:ilvl="6">
      <w:start w:val="1"/>
      <w:numFmt w:val="decimal"/>
      <w:lvlText w:val="%1.%2.%3.%4.%5.%6.%7"/>
      <w:lvlJc w:val="left"/>
      <w:pPr>
        <w:tabs>
          <w:tab w:val="num" w:pos="1440"/>
        </w:tabs>
        <w:ind w:left="1440" w:hanging="1440"/>
      </w:pPr>
      <w:rPr>
        <w:rFonts w:ascii="Times New Roman" w:hAnsi="Times New Roman" w:hint="default"/>
      </w:rPr>
    </w:lvl>
    <w:lvl w:ilvl="7">
      <w:start w:val="1"/>
      <w:numFmt w:val="decimal"/>
      <w:lvlText w:val="%1.%2.%3.%4.%5.%6.%7.%8"/>
      <w:lvlJc w:val="left"/>
      <w:pPr>
        <w:tabs>
          <w:tab w:val="num" w:pos="1800"/>
        </w:tabs>
        <w:ind w:left="1800" w:hanging="1800"/>
      </w:pPr>
      <w:rPr>
        <w:rFonts w:ascii="Times New Roman" w:hAnsi="Times New Roman" w:hint="default"/>
      </w:rPr>
    </w:lvl>
    <w:lvl w:ilvl="8">
      <w:start w:val="1"/>
      <w:numFmt w:val="decimal"/>
      <w:lvlText w:val="%1.%2.%3.%4.%5.%6.%7.%8.%9"/>
      <w:lvlJc w:val="left"/>
      <w:pPr>
        <w:tabs>
          <w:tab w:val="num" w:pos="1800"/>
        </w:tabs>
        <w:ind w:left="1800" w:hanging="1800"/>
      </w:pPr>
      <w:rPr>
        <w:rFonts w:ascii="Times New Roman" w:hAnsi="Times New Roman" w:hint="default"/>
      </w:rPr>
    </w:lvl>
  </w:abstractNum>
  <w:abstractNum w:abstractNumId="7">
    <w:nsid w:val="13915E2E"/>
    <w:multiLevelType w:val="hybridMultilevel"/>
    <w:tmpl w:val="896447C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nsid w:val="13A12AF6"/>
    <w:multiLevelType w:val="singleLevel"/>
    <w:tmpl w:val="B0C03A08"/>
    <w:lvl w:ilvl="0">
      <w:start w:val="1"/>
      <w:numFmt w:val="upperLetter"/>
      <w:lvlText w:val="%1．"/>
      <w:lvlJc w:val="left"/>
      <w:pPr>
        <w:tabs>
          <w:tab w:val="num" w:pos="345"/>
        </w:tabs>
        <w:ind w:left="345" w:hanging="345"/>
      </w:pPr>
      <w:rPr>
        <w:rFonts w:hint="default"/>
      </w:rPr>
    </w:lvl>
  </w:abstractNum>
  <w:abstractNum w:abstractNumId="9">
    <w:nsid w:val="172F122C"/>
    <w:multiLevelType w:val="hybridMultilevel"/>
    <w:tmpl w:val="1700D85A"/>
    <w:lvl w:ilvl="0" w:tplc="EC448FD2">
      <w:start w:val="4"/>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nsid w:val="2BB904EA"/>
    <w:multiLevelType w:val="hybridMultilevel"/>
    <w:tmpl w:val="8FB82176"/>
    <w:lvl w:ilvl="0" w:tplc="80E8E8C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2CA2021C"/>
    <w:multiLevelType w:val="multilevel"/>
    <w:tmpl w:val="A30EEE50"/>
    <w:lvl w:ilvl="0">
      <w:start w:val="5"/>
      <w:numFmt w:val="decimal"/>
      <w:lvlText w:val="%1"/>
      <w:lvlJc w:val="left"/>
      <w:pPr>
        <w:tabs>
          <w:tab w:val="num" w:pos="360"/>
        </w:tabs>
        <w:ind w:left="360" w:hanging="360"/>
      </w:pPr>
      <w:rPr>
        <w:rFonts w:ascii="宋体" w:hint="default"/>
      </w:rPr>
    </w:lvl>
    <w:lvl w:ilvl="1">
      <w:start w:val="10"/>
      <w:numFmt w:val="decimal"/>
      <w:isLgl/>
      <w:lvlText w:val="%1.%2"/>
      <w:lvlJc w:val="left"/>
      <w:pPr>
        <w:tabs>
          <w:tab w:val="num" w:pos="735"/>
        </w:tabs>
        <w:ind w:left="735" w:hanging="735"/>
      </w:pPr>
      <w:rPr>
        <w:rFonts w:ascii="宋体" w:hint="default"/>
      </w:rPr>
    </w:lvl>
    <w:lvl w:ilvl="2">
      <w:start w:val="4"/>
      <w:numFmt w:val="decimal"/>
      <w:isLgl/>
      <w:lvlText w:val="%1.%2.%3"/>
      <w:lvlJc w:val="left"/>
      <w:pPr>
        <w:tabs>
          <w:tab w:val="num" w:pos="735"/>
        </w:tabs>
        <w:ind w:left="735" w:hanging="735"/>
      </w:pPr>
      <w:rPr>
        <w:rFonts w:ascii="宋体" w:hint="default"/>
      </w:rPr>
    </w:lvl>
    <w:lvl w:ilvl="3">
      <w:start w:val="1"/>
      <w:numFmt w:val="decimal"/>
      <w:isLgl/>
      <w:lvlText w:val="%1.%2.%3.%4"/>
      <w:lvlJc w:val="left"/>
      <w:pPr>
        <w:tabs>
          <w:tab w:val="num" w:pos="1080"/>
        </w:tabs>
        <w:ind w:left="1080" w:hanging="1080"/>
      </w:pPr>
      <w:rPr>
        <w:rFonts w:ascii="宋体" w:hint="default"/>
      </w:rPr>
    </w:lvl>
    <w:lvl w:ilvl="4">
      <w:start w:val="1"/>
      <w:numFmt w:val="decimal"/>
      <w:isLgl/>
      <w:lvlText w:val="%1.%2.%3.%4.%5"/>
      <w:lvlJc w:val="left"/>
      <w:pPr>
        <w:tabs>
          <w:tab w:val="num" w:pos="1080"/>
        </w:tabs>
        <w:ind w:left="1080" w:hanging="1080"/>
      </w:pPr>
      <w:rPr>
        <w:rFonts w:ascii="宋体" w:hint="default"/>
      </w:rPr>
    </w:lvl>
    <w:lvl w:ilvl="5">
      <w:start w:val="1"/>
      <w:numFmt w:val="decimal"/>
      <w:isLgl/>
      <w:lvlText w:val="%1.%2.%3.%4.%5.%6"/>
      <w:lvlJc w:val="left"/>
      <w:pPr>
        <w:tabs>
          <w:tab w:val="num" w:pos="1440"/>
        </w:tabs>
        <w:ind w:left="1440" w:hanging="1440"/>
      </w:pPr>
      <w:rPr>
        <w:rFonts w:ascii="宋体" w:hint="default"/>
      </w:rPr>
    </w:lvl>
    <w:lvl w:ilvl="6">
      <w:start w:val="1"/>
      <w:numFmt w:val="decimal"/>
      <w:isLgl/>
      <w:lvlText w:val="%1.%2.%3.%4.%5.%6.%7"/>
      <w:lvlJc w:val="left"/>
      <w:pPr>
        <w:tabs>
          <w:tab w:val="num" w:pos="1440"/>
        </w:tabs>
        <w:ind w:left="1440" w:hanging="1440"/>
      </w:pPr>
      <w:rPr>
        <w:rFonts w:ascii="宋体" w:hint="default"/>
      </w:rPr>
    </w:lvl>
    <w:lvl w:ilvl="7">
      <w:start w:val="1"/>
      <w:numFmt w:val="decimal"/>
      <w:isLgl/>
      <w:lvlText w:val="%1.%2.%3.%4.%5.%6.%7.%8"/>
      <w:lvlJc w:val="left"/>
      <w:pPr>
        <w:tabs>
          <w:tab w:val="num" w:pos="1800"/>
        </w:tabs>
        <w:ind w:left="1800" w:hanging="1800"/>
      </w:pPr>
      <w:rPr>
        <w:rFonts w:ascii="宋体" w:hint="default"/>
      </w:rPr>
    </w:lvl>
    <w:lvl w:ilvl="8">
      <w:start w:val="1"/>
      <w:numFmt w:val="decimal"/>
      <w:isLgl/>
      <w:lvlText w:val="%1.%2.%3.%4.%5.%6.%7.%8.%9"/>
      <w:lvlJc w:val="left"/>
      <w:pPr>
        <w:tabs>
          <w:tab w:val="num" w:pos="1800"/>
        </w:tabs>
        <w:ind w:left="1800" w:hanging="1800"/>
      </w:pPr>
      <w:rPr>
        <w:rFonts w:ascii="宋体" w:hint="default"/>
      </w:rPr>
    </w:lvl>
  </w:abstractNum>
  <w:abstractNum w:abstractNumId="12">
    <w:nsid w:val="364C40ED"/>
    <w:multiLevelType w:val="hybridMultilevel"/>
    <w:tmpl w:val="058E515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nsid w:val="36A171BB"/>
    <w:multiLevelType w:val="hybridMultilevel"/>
    <w:tmpl w:val="B58EA8D2"/>
    <w:lvl w:ilvl="0" w:tplc="1D88754A">
      <w:start w:val="1"/>
      <w:numFmt w:val="upperLetter"/>
      <w:lvlText w:val="%1."/>
      <w:lvlJc w:val="left"/>
      <w:pPr>
        <w:tabs>
          <w:tab w:val="num" w:pos="1365"/>
        </w:tabs>
        <w:ind w:left="1365"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37056EB7"/>
    <w:multiLevelType w:val="hybridMultilevel"/>
    <w:tmpl w:val="9420079E"/>
    <w:lvl w:ilvl="0" w:tplc="2892DEC4">
      <w:start w:val="4"/>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3F485FA3"/>
    <w:multiLevelType w:val="hybridMultilevel"/>
    <w:tmpl w:val="56D0EE0C"/>
    <w:lvl w:ilvl="0" w:tplc="80E8E8C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3F670261"/>
    <w:multiLevelType w:val="hybridMultilevel"/>
    <w:tmpl w:val="DDB06E1E"/>
    <w:lvl w:ilvl="0" w:tplc="80E8E8C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nsid w:val="50A759A2"/>
    <w:multiLevelType w:val="hybridMultilevel"/>
    <w:tmpl w:val="A60E1070"/>
    <w:lvl w:ilvl="0" w:tplc="80E8E8C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nsid w:val="52EE361D"/>
    <w:multiLevelType w:val="hybridMultilevel"/>
    <w:tmpl w:val="8D1C01B4"/>
    <w:lvl w:ilvl="0" w:tplc="80E8E8C8">
      <w:start w:val="1"/>
      <w:numFmt w:val="decimal"/>
      <w:lvlText w:val="%1)"/>
      <w:lvlJc w:val="left"/>
      <w:pPr>
        <w:tabs>
          <w:tab w:val="num" w:pos="360"/>
        </w:tabs>
        <w:ind w:left="360" w:hanging="360"/>
      </w:pPr>
      <w:rPr>
        <w:rFonts w:hint="default"/>
      </w:rPr>
    </w:lvl>
    <w:lvl w:ilvl="1" w:tplc="CF360906">
      <w:start w:val="1"/>
      <w:numFmt w:val="decimal"/>
      <w:lvlText w:val="%2、"/>
      <w:lvlJc w:val="left"/>
      <w:pPr>
        <w:tabs>
          <w:tab w:val="num" w:pos="780"/>
        </w:tabs>
        <w:ind w:left="780" w:hanging="36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nsid w:val="54B7477B"/>
    <w:multiLevelType w:val="hybridMultilevel"/>
    <w:tmpl w:val="0F7ED456"/>
    <w:lvl w:ilvl="0" w:tplc="04090019">
      <w:start w:val="1"/>
      <w:numFmt w:val="lowerLetter"/>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0">
    <w:nsid w:val="579A761D"/>
    <w:multiLevelType w:val="hybridMultilevel"/>
    <w:tmpl w:val="C3F0884C"/>
    <w:lvl w:ilvl="0" w:tplc="78EA4282">
      <w:start w:val="1"/>
      <w:numFmt w:val="decimal"/>
      <w:lvlText w:val="%1."/>
      <w:lvlJc w:val="left"/>
      <w:pPr>
        <w:tabs>
          <w:tab w:val="num" w:pos="360"/>
        </w:tabs>
        <w:ind w:left="360" w:hanging="360"/>
      </w:pPr>
      <w:rPr>
        <w:rFonts w:ascii="Arial" w:hAnsi="Arial"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nsid w:val="5B006A08"/>
    <w:multiLevelType w:val="multilevel"/>
    <w:tmpl w:val="E2F42F90"/>
    <w:lvl w:ilvl="0">
      <w:start w:val="11"/>
      <w:numFmt w:val="decimal"/>
      <w:lvlText w:val="%1"/>
      <w:lvlJc w:val="left"/>
      <w:pPr>
        <w:tabs>
          <w:tab w:val="num" w:pos="750"/>
        </w:tabs>
        <w:ind w:left="750" w:hanging="750"/>
      </w:pPr>
      <w:rPr>
        <w:rFonts w:ascii="Times New Roman" w:hAnsi="Times New Roman" w:hint="default"/>
      </w:rPr>
    </w:lvl>
    <w:lvl w:ilvl="1">
      <w:start w:val="3"/>
      <w:numFmt w:val="decimal"/>
      <w:lvlText w:val="%1.%2"/>
      <w:lvlJc w:val="left"/>
      <w:pPr>
        <w:tabs>
          <w:tab w:val="num" w:pos="750"/>
        </w:tabs>
        <w:ind w:left="750" w:hanging="750"/>
      </w:pPr>
      <w:rPr>
        <w:rFonts w:ascii="Times New Roman" w:hAnsi="Times New Roman" w:hint="default"/>
      </w:rPr>
    </w:lvl>
    <w:lvl w:ilvl="2">
      <w:start w:val="2"/>
      <w:numFmt w:val="decimal"/>
      <w:lvlText w:val="%1.%2.%3"/>
      <w:lvlJc w:val="left"/>
      <w:pPr>
        <w:tabs>
          <w:tab w:val="num" w:pos="750"/>
        </w:tabs>
        <w:ind w:left="750" w:hanging="750"/>
      </w:pPr>
      <w:rPr>
        <w:rFonts w:ascii="Times New Roman" w:hAnsi="Times New Roman" w:hint="default"/>
      </w:rPr>
    </w:lvl>
    <w:lvl w:ilvl="3">
      <w:start w:val="1"/>
      <w:numFmt w:val="decimal"/>
      <w:lvlText w:val="%1.%2.%3.%4"/>
      <w:lvlJc w:val="left"/>
      <w:pPr>
        <w:tabs>
          <w:tab w:val="num" w:pos="1080"/>
        </w:tabs>
        <w:ind w:left="1080" w:hanging="1080"/>
      </w:pPr>
      <w:rPr>
        <w:rFonts w:ascii="Times New Roman" w:hAnsi="Times New Roman" w:hint="default"/>
      </w:rPr>
    </w:lvl>
    <w:lvl w:ilvl="4">
      <w:start w:val="1"/>
      <w:numFmt w:val="decimal"/>
      <w:lvlText w:val="%1.%2.%3.%4.%5"/>
      <w:lvlJc w:val="left"/>
      <w:pPr>
        <w:tabs>
          <w:tab w:val="num" w:pos="1080"/>
        </w:tabs>
        <w:ind w:left="1080" w:hanging="1080"/>
      </w:pPr>
      <w:rPr>
        <w:rFonts w:ascii="Times New Roman" w:hAnsi="Times New Roman" w:hint="default"/>
      </w:rPr>
    </w:lvl>
    <w:lvl w:ilvl="5">
      <w:start w:val="1"/>
      <w:numFmt w:val="decimal"/>
      <w:lvlText w:val="%1.%2.%3.%4.%5.%6"/>
      <w:lvlJc w:val="left"/>
      <w:pPr>
        <w:tabs>
          <w:tab w:val="num" w:pos="1440"/>
        </w:tabs>
        <w:ind w:left="1440" w:hanging="1440"/>
      </w:pPr>
      <w:rPr>
        <w:rFonts w:ascii="Times New Roman" w:hAnsi="Times New Roman" w:hint="default"/>
      </w:rPr>
    </w:lvl>
    <w:lvl w:ilvl="6">
      <w:start w:val="1"/>
      <w:numFmt w:val="decimal"/>
      <w:lvlText w:val="%1.%2.%3.%4.%5.%6.%7"/>
      <w:lvlJc w:val="left"/>
      <w:pPr>
        <w:tabs>
          <w:tab w:val="num" w:pos="1440"/>
        </w:tabs>
        <w:ind w:left="1440" w:hanging="1440"/>
      </w:pPr>
      <w:rPr>
        <w:rFonts w:ascii="Times New Roman" w:hAnsi="Times New Roman" w:hint="default"/>
      </w:rPr>
    </w:lvl>
    <w:lvl w:ilvl="7">
      <w:start w:val="1"/>
      <w:numFmt w:val="decimal"/>
      <w:lvlText w:val="%1.%2.%3.%4.%5.%6.%7.%8"/>
      <w:lvlJc w:val="left"/>
      <w:pPr>
        <w:tabs>
          <w:tab w:val="num" w:pos="1800"/>
        </w:tabs>
        <w:ind w:left="1800" w:hanging="1800"/>
      </w:pPr>
      <w:rPr>
        <w:rFonts w:ascii="Times New Roman" w:hAnsi="Times New Roman" w:hint="default"/>
      </w:rPr>
    </w:lvl>
    <w:lvl w:ilvl="8">
      <w:start w:val="1"/>
      <w:numFmt w:val="decimal"/>
      <w:lvlText w:val="%1.%2.%3.%4.%5.%6.%7.%8.%9"/>
      <w:lvlJc w:val="left"/>
      <w:pPr>
        <w:tabs>
          <w:tab w:val="num" w:pos="1800"/>
        </w:tabs>
        <w:ind w:left="1800" w:hanging="1800"/>
      </w:pPr>
      <w:rPr>
        <w:rFonts w:ascii="Times New Roman" w:hAnsi="Times New Roman" w:hint="default"/>
      </w:rPr>
    </w:lvl>
  </w:abstractNum>
  <w:abstractNum w:abstractNumId="22">
    <w:nsid w:val="6064280F"/>
    <w:multiLevelType w:val="hybridMultilevel"/>
    <w:tmpl w:val="F9CA55E0"/>
    <w:lvl w:ilvl="0" w:tplc="80E8E8C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nsid w:val="62180A30"/>
    <w:multiLevelType w:val="hybridMultilevel"/>
    <w:tmpl w:val="257C89CA"/>
    <w:lvl w:ilvl="0" w:tplc="80E8E8C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nsid w:val="6331094C"/>
    <w:multiLevelType w:val="hybridMultilevel"/>
    <w:tmpl w:val="A20890EC"/>
    <w:lvl w:ilvl="0" w:tplc="00FC30B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nsid w:val="6345274E"/>
    <w:multiLevelType w:val="hybridMultilevel"/>
    <w:tmpl w:val="DDF207FC"/>
    <w:lvl w:ilvl="0" w:tplc="CDA4ACE2">
      <w:start w:val="1"/>
      <w:numFmt w:val="decimal"/>
      <w:lvlText w:val="%1、"/>
      <w:lvlJc w:val="left"/>
      <w:pPr>
        <w:tabs>
          <w:tab w:val="num" w:pos="780"/>
        </w:tabs>
        <w:ind w:left="780" w:hanging="360"/>
      </w:pPr>
      <w:rPr>
        <w:rFonts w:ascii="Times New Roman" w:eastAsia="宋体" w:hAnsi="Times New Roman" w:cs="Times New Roman"/>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6">
    <w:nsid w:val="65C33BD8"/>
    <w:multiLevelType w:val="hybridMultilevel"/>
    <w:tmpl w:val="E0EC7908"/>
    <w:lvl w:ilvl="0" w:tplc="E9865D68">
      <w:start w:val="1"/>
      <w:numFmt w:val="decimal"/>
      <w:lvlText w:val="%1、"/>
      <w:lvlJc w:val="left"/>
      <w:pPr>
        <w:ind w:left="360" w:hanging="360"/>
      </w:pPr>
      <w:rPr>
        <w:rFonts w:ascii="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A144187"/>
    <w:multiLevelType w:val="hybridMultilevel"/>
    <w:tmpl w:val="19C8868E"/>
    <w:lvl w:ilvl="0" w:tplc="80E8E8C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nsid w:val="6A9B11F0"/>
    <w:multiLevelType w:val="hybridMultilevel"/>
    <w:tmpl w:val="D36E9CD0"/>
    <w:lvl w:ilvl="0" w:tplc="43CA10EC">
      <w:start w:val="1"/>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9">
    <w:nsid w:val="701220BB"/>
    <w:multiLevelType w:val="hybridMultilevel"/>
    <w:tmpl w:val="BFB65F5A"/>
    <w:lvl w:ilvl="0" w:tplc="80E8E8C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0">
    <w:nsid w:val="729F0A13"/>
    <w:multiLevelType w:val="hybridMultilevel"/>
    <w:tmpl w:val="7B027954"/>
    <w:lvl w:ilvl="0" w:tplc="80E8E8C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nsid w:val="757C5E7D"/>
    <w:multiLevelType w:val="hybridMultilevel"/>
    <w:tmpl w:val="25A0E500"/>
    <w:lvl w:ilvl="0" w:tplc="29B8E5B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2">
    <w:nsid w:val="76933334"/>
    <w:multiLevelType w:val="hybridMultilevel"/>
    <w:tmpl w:val="B948AEFE"/>
    <w:lvl w:ilvl="0" w:tplc="FFFFFFFF">
      <w:start w:val="1"/>
      <w:numFmt w:val="none"/>
      <w:pStyle w:val="a"/>
      <w:lvlText w:val="%1——"/>
      <w:lvlJc w:val="left"/>
      <w:pPr>
        <w:tabs>
          <w:tab w:val="num" w:pos="1140"/>
        </w:tabs>
        <w:ind w:left="840" w:hanging="420"/>
      </w:pPr>
      <w:rPr>
        <w:rFonts w:hint="eastAsia"/>
      </w:rPr>
    </w:lvl>
    <w:lvl w:ilvl="1" w:tplc="FFFFFFFF" w:tentative="1">
      <w:start w:val="1"/>
      <w:numFmt w:val="lowerLetter"/>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33">
    <w:nsid w:val="7E70718A"/>
    <w:multiLevelType w:val="hybridMultilevel"/>
    <w:tmpl w:val="0A4C7A52"/>
    <w:lvl w:ilvl="0" w:tplc="6E0095FA">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7EFE1C16"/>
    <w:multiLevelType w:val="hybridMultilevel"/>
    <w:tmpl w:val="F9CA55E0"/>
    <w:lvl w:ilvl="0" w:tplc="80E8E8C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8"/>
  </w:num>
  <w:num w:numId="2">
    <w:abstractNumId w:val="13"/>
  </w:num>
  <w:num w:numId="3">
    <w:abstractNumId w:val="4"/>
  </w:num>
  <w:num w:numId="4">
    <w:abstractNumId w:val="0"/>
  </w:num>
  <w:num w:numId="5">
    <w:abstractNumId w:val="25"/>
  </w:num>
  <w:num w:numId="6">
    <w:abstractNumId w:val="2"/>
  </w:num>
  <w:num w:numId="7">
    <w:abstractNumId w:val="23"/>
  </w:num>
  <w:num w:numId="8">
    <w:abstractNumId w:val="30"/>
  </w:num>
  <w:num w:numId="9">
    <w:abstractNumId w:val="18"/>
  </w:num>
  <w:num w:numId="10">
    <w:abstractNumId w:val="17"/>
  </w:num>
  <w:num w:numId="11">
    <w:abstractNumId w:val="28"/>
  </w:num>
  <w:num w:numId="12">
    <w:abstractNumId w:val="10"/>
  </w:num>
  <w:num w:numId="13">
    <w:abstractNumId w:val="27"/>
  </w:num>
  <w:num w:numId="14">
    <w:abstractNumId w:val="15"/>
  </w:num>
  <w:num w:numId="15">
    <w:abstractNumId w:val="29"/>
  </w:num>
  <w:num w:numId="16">
    <w:abstractNumId w:val="5"/>
  </w:num>
  <w:num w:numId="17">
    <w:abstractNumId w:val="22"/>
  </w:num>
  <w:num w:numId="18">
    <w:abstractNumId w:val="16"/>
  </w:num>
  <w:num w:numId="19">
    <w:abstractNumId w:val="31"/>
  </w:num>
  <w:num w:numId="20">
    <w:abstractNumId w:val="1"/>
  </w:num>
  <w:num w:numId="21">
    <w:abstractNumId w:val="20"/>
  </w:num>
  <w:num w:numId="22">
    <w:abstractNumId w:val="11"/>
  </w:num>
  <w:num w:numId="23">
    <w:abstractNumId w:val="6"/>
  </w:num>
  <w:num w:numId="24">
    <w:abstractNumId w:val="9"/>
  </w:num>
  <w:num w:numId="25">
    <w:abstractNumId w:val="14"/>
  </w:num>
  <w:num w:numId="26">
    <w:abstractNumId w:val="21"/>
  </w:num>
  <w:num w:numId="27">
    <w:abstractNumId w:val="32"/>
  </w:num>
  <w:num w:numId="28">
    <w:abstractNumId w:val="24"/>
  </w:num>
  <w:num w:numId="29">
    <w:abstractNumId w:val="26"/>
  </w:num>
  <w:num w:numId="30">
    <w:abstractNumId w:val="33"/>
  </w:num>
  <w:num w:numId="31">
    <w:abstractNumId w:val="12"/>
  </w:num>
  <w:num w:numId="32">
    <w:abstractNumId w:val="7"/>
  </w:num>
  <w:num w:numId="33">
    <w:abstractNumId w:val="34"/>
  </w:num>
  <w:num w:numId="34">
    <w:abstractNumId w:val="3"/>
  </w:num>
  <w:num w:numId="35">
    <w:abstractNumId w:val="19"/>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9218"/>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655C2"/>
    <w:rsid w:val="000023A9"/>
    <w:rsid w:val="00002B31"/>
    <w:rsid w:val="000031A8"/>
    <w:rsid w:val="00003532"/>
    <w:rsid w:val="000035BD"/>
    <w:rsid w:val="000035E8"/>
    <w:rsid w:val="00004DB0"/>
    <w:rsid w:val="00005065"/>
    <w:rsid w:val="0000683F"/>
    <w:rsid w:val="00006DED"/>
    <w:rsid w:val="0001421C"/>
    <w:rsid w:val="000237CC"/>
    <w:rsid w:val="000247E3"/>
    <w:rsid w:val="00024C7C"/>
    <w:rsid w:val="00024F39"/>
    <w:rsid w:val="00026537"/>
    <w:rsid w:val="0002791C"/>
    <w:rsid w:val="0003178A"/>
    <w:rsid w:val="00034BDF"/>
    <w:rsid w:val="00036897"/>
    <w:rsid w:val="000377A6"/>
    <w:rsid w:val="00040F08"/>
    <w:rsid w:val="00041372"/>
    <w:rsid w:val="00041FDB"/>
    <w:rsid w:val="0004338C"/>
    <w:rsid w:val="000441D5"/>
    <w:rsid w:val="000443E2"/>
    <w:rsid w:val="000505F1"/>
    <w:rsid w:val="000511B7"/>
    <w:rsid w:val="00052273"/>
    <w:rsid w:val="00053644"/>
    <w:rsid w:val="00055065"/>
    <w:rsid w:val="000628F0"/>
    <w:rsid w:val="00065657"/>
    <w:rsid w:val="00070E53"/>
    <w:rsid w:val="00071CC4"/>
    <w:rsid w:val="00071E4C"/>
    <w:rsid w:val="00072C4C"/>
    <w:rsid w:val="000750BD"/>
    <w:rsid w:val="00076756"/>
    <w:rsid w:val="00076F0C"/>
    <w:rsid w:val="00077531"/>
    <w:rsid w:val="000805BE"/>
    <w:rsid w:val="000829D1"/>
    <w:rsid w:val="000848DE"/>
    <w:rsid w:val="00085035"/>
    <w:rsid w:val="000857C2"/>
    <w:rsid w:val="000858CF"/>
    <w:rsid w:val="000873CD"/>
    <w:rsid w:val="0009212E"/>
    <w:rsid w:val="00092EDD"/>
    <w:rsid w:val="00093B4C"/>
    <w:rsid w:val="000942AD"/>
    <w:rsid w:val="00094384"/>
    <w:rsid w:val="000953BC"/>
    <w:rsid w:val="00095E6B"/>
    <w:rsid w:val="00096D46"/>
    <w:rsid w:val="00097361"/>
    <w:rsid w:val="00097C73"/>
    <w:rsid w:val="00097FC5"/>
    <w:rsid w:val="000A00AE"/>
    <w:rsid w:val="000A0985"/>
    <w:rsid w:val="000A1709"/>
    <w:rsid w:val="000A3F9C"/>
    <w:rsid w:val="000A47BB"/>
    <w:rsid w:val="000A6407"/>
    <w:rsid w:val="000A77B3"/>
    <w:rsid w:val="000B08F3"/>
    <w:rsid w:val="000B238F"/>
    <w:rsid w:val="000B2D5D"/>
    <w:rsid w:val="000B3113"/>
    <w:rsid w:val="000B43B6"/>
    <w:rsid w:val="000B771A"/>
    <w:rsid w:val="000B7A8E"/>
    <w:rsid w:val="000C0AF2"/>
    <w:rsid w:val="000C65FF"/>
    <w:rsid w:val="000C6F22"/>
    <w:rsid w:val="000D20E3"/>
    <w:rsid w:val="000D654A"/>
    <w:rsid w:val="000D7155"/>
    <w:rsid w:val="000E381A"/>
    <w:rsid w:val="000E5BF9"/>
    <w:rsid w:val="000E631F"/>
    <w:rsid w:val="000E72E0"/>
    <w:rsid w:val="000E7EA7"/>
    <w:rsid w:val="000F1204"/>
    <w:rsid w:val="000F51C5"/>
    <w:rsid w:val="000F61AE"/>
    <w:rsid w:val="00101C95"/>
    <w:rsid w:val="00102079"/>
    <w:rsid w:val="001052BF"/>
    <w:rsid w:val="0010664B"/>
    <w:rsid w:val="001105FD"/>
    <w:rsid w:val="0011424B"/>
    <w:rsid w:val="00114354"/>
    <w:rsid w:val="00114D44"/>
    <w:rsid w:val="00117514"/>
    <w:rsid w:val="001211D0"/>
    <w:rsid w:val="00122AAF"/>
    <w:rsid w:val="00122CB8"/>
    <w:rsid w:val="0012361D"/>
    <w:rsid w:val="00123D0C"/>
    <w:rsid w:val="001251FC"/>
    <w:rsid w:val="00125F2B"/>
    <w:rsid w:val="001262D3"/>
    <w:rsid w:val="00126639"/>
    <w:rsid w:val="0013028D"/>
    <w:rsid w:val="001314CB"/>
    <w:rsid w:val="001322DD"/>
    <w:rsid w:val="001343CB"/>
    <w:rsid w:val="00134764"/>
    <w:rsid w:val="00137818"/>
    <w:rsid w:val="00137B20"/>
    <w:rsid w:val="0014190E"/>
    <w:rsid w:val="00141B08"/>
    <w:rsid w:val="00142210"/>
    <w:rsid w:val="001434F4"/>
    <w:rsid w:val="00145A73"/>
    <w:rsid w:val="00146422"/>
    <w:rsid w:val="00147632"/>
    <w:rsid w:val="0015064D"/>
    <w:rsid w:val="001507CA"/>
    <w:rsid w:val="0015190B"/>
    <w:rsid w:val="00160ECE"/>
    <w:rsid w:val="00162F2B"/>
    <w:rsid w:val="00163195"/>
    <w:rsid w:val="001632E3"/>
    <w:rsid w:val="0017052A"/>
    <w:rsid w:val="00170F55"/>
    <w:rsid w:val="001714C5"/>
    <w:rsid w:val="001745E7"/>
    <w:rsid w:val="00180580"/>
    <w:rsid w:val="0018276C"/>
    <w:rsid w:val="0018310E"/>
    <w:rsid w:val="00183C5E"/>
    <w:rsid w:val="001864D5"/>
    <w:rsid w:val="00191C7E"/>
    <w:rsid w:val="00194C10"/>
    <w:rsid w:val="0019511A"/>
    <w:rsid w:val="001951AF"/>
    <w:rsid w:val="001971DC"/>
    <w:rsid w:val="00197EA4"/>
    <w:rsid w:val="001A1796"/>
    <w:rsid w:val="001A2590"/>
    <w:rsid w:val="001A36E1"/>
    <w:rsid w:val="001A47D5"/>
    <w:rsid w:val="001A4FDC"/>
    <w:rsid w:val="001A506D"/>
    <w:rsid w:val="001A7676"/>
    <w:rsid w:val="001B3677"/>
    <w:rsid w:val="001B3E4F"/>
    <w:rsid w:val="001B3F8A"/>
    <w:rsid w:val="001B6247"/>
    <w:rsid w:val="001B6BF8"/>
    <w:rsid w:val="001B72A0"/>
    <w:rsid w:val="001C0CC4"/>
    <w:rsid w:val="001C17C1"/>
    <w:rsid w:val="001C1E95"/>
    <w:rsid w:val="001C3518"/>
    <w:rsid w:val="001C42B7"/>
    <w:rsid w:val="001C458B"/>
    <w:rsid w:val="001C4F68"/>
    <w:rsid w:val="001C5482"/>
    <w:rsid w:val="001C6FDF"/>
    <w:rsid w:val="001D3176"/>
    <w:rsid w:val="001D3DE0"/>
    <w:rsid w:val="001D51FB"/>
    <w:rsid w:val="001D672B"/>
    <w:rsid w:val="001D6D86"/>
    <w:rsid w:val="001E1226"/>
    <w:rsid w:val="001E15C2"/>
    <w:rsid w:val="001E1CC0"/>
    <w:rsid w:val="001E2334"/>
    <w:rsid w:val="001F3992"/>
    <w:rsid w:val="001F4377"/>
    <w:rsid w:val="001F5C0D"/>
    <w:rsid w:val="001F621F"/>
    <w:rsid w:val="00200400"/>
    <w:rsid w:val="002014AE"/>
    <w:rsid w:val="00201C60"/>
    <w:rsid w:val="00202F20"/>
    <w:rsid w:val="0020477B"/>
    <w:rsid w:val="00207079"/>
    <w:rsid w:val="00207894"/>
    <w:rsid w:val="00207955"/>
    <w:rsid w:val="00210AC4"/>
    <w:rsid w:val="00210CB7"/>
    <w:rsid w:val="00210EAA"/>
    <w:rsid w:val="0021149B"/>
    <w:rsid w:val="00212EC0"/>
    <w:rsid w:val="00215D69"/>
    <w:rsid w:val="002163CA"/>
    <w:rsid w:val="002237C3"/>
    <w:rsid w:val="00223DCA"/>
    <w:rsid w:val="00224B11"/>
    <w:rsid w:val="0022660C"/>
    <w:rsid w:val="00232BEE"/>
    <w:rsid w:val="002353CF"/>
    <w:rsid w:val="002421A2"/>
    <w:rsid w:val="0024394B"/>
    <w:rsid w:val="00247D90"/>
    <w:rsid w:val="00255581"/>
    <w:rsid w:val="00255996"/>
    <w:rsid w:val="00256CB5"/>
    <w:rsid w:val="00256F19"/>
    <w:rsid w:val="0026194E"/>
    <w:rsid w:val="002635DA"/>
    <w:rsid w:val="00263FF5"/>
    <w:rsid w:val="0026695E"/>
    <w:rsid w:val="00267516"/>
    <w:rsid w:val="002707FF"/>
    <w:rsid w:val="002735EF"/>
    <w:rsid w:val="002742BE"/>
    <w:rsid w:val="00274F71"/>
    <w:rsid w:val="002758EC"/>
    <w:rsid w:val="00275B73"/>
    <w:rsid w:val="00277974"/>
    <w:rsid w:val="00282C1A"/>
    <w:rsid w:val="00283ECE"/>
    <w:rsid w:val="0028576A"/>
    <w:rsid w:val="00286138"/>
    <w:rsid w:val="00286BE2"/>
    <w:rsid w:val="0028710B"/>
    <w:rsid w:val="002915E0"/>
    <w:rsid w:val="0029162A"/>
    <w:rsid w:val="0029249B"/>
    <w:rsid w:val="00294D33"/>
    <w:rsid w:val="002963F6"/>
    <w:rsid w:val="002A2629"/>
    <w:rsid w:val="002A3F7F"/>
    <w:rsid w:val="002A450C"/>
    <w:rsid w:val="002A61F4"/>
    <w:rsid w:val="002A7A9F"/>
    <w:rsid w:val="002B0D4C"/>
    <w:rsid w:val="002B1059"/>
    <w:rsid w:val="002B4B4E"/>
    <w:rsid w:val="002C0014"/>
    <w:rsid w:val="002C0D6C"/>
    <w:rsid w:val="002C2D52"/>
    <w:rsid w:val="002C40DB"/>
    <w:rsid w:val="002C5BCE"/>
    <w:rsid w:val="002C613C"/>
    <w:rsid w:val="002D38B0"/>
    <w:rsid w:val="002D4BE2"/>
    <w:rsid w:val="002D5730"/>
    <w:rsid w:val="002D72F8"/>
    <w:rsid w:val="002E12E9"/>
    <w:rsid w:val="002E1E5C"/>
    <w:rsid w:val="002E4344"/>
    <w:rsid w:val="002E7FDB"/>
    <w:rsid w:val="002F1E3F"/>
    <w:rsid w:val="002F2A17"/>
    <w:rsid w:val="002F2B2C"/>
    <w:rsid w:val="002F410B"/>
    <w:rsid w:val="002F4FE0"/>
    <w:rsid w:val="002F5576"/>
    <w:rsid w:val="003002A4"/>
    <w:rsid w:val="00301558"/>
    <w:rsid w:val="00301FA7"/>
    <w:rsid w:val="003029CC"/>
    <w:rsid w:val="00302AAE"/>
    <w:rsid w:val="00304164"/>
    <w:rsid w:val="003046B9"/>
    <w:rsid w:val="0030555E"/>
    <w:rsid w:val="00305A47"/>
    <w:rsid w:val="00305DB3"/>
    <w:rsid w:val="00306228"/>
    <w:rsid w:val="00307294"/>
    <w:rsid w:val="00310C99"/>
    <w:rsid w:val="00315767"/>
    <w:rsid w:val="00316041"/>
    <w:rsid w:val="0031663D"/>
    <w:rsid w:val="0032101F"/>
    <w:rsid w:val="00321B1A"/>
    <w:rsid w:val="00322376"/>
    <w:rsid w:val="0032527F"/>
    <w:rsid w:val="00326657"/>
    <w:rsid w:val="00330B5F"/>
    <w:rsid w:val="00331745"/>
    <w:rsid w:val="00331909"/>
    <w:rsid w:val="00334ABB"/>
    <w:rsid w:val="003363ED"/>
    <w:rsid w:val="0033738A"/>
    <w:rsid w:val="003374BF"/>
    <w:rsid w:val="0034042A"/>
    <w:rsid w:val="00340DAB"/>
    <w:rsid w:val="00341B89"/>
    <w:rsid w:val="003435D2"/>
    <w:rsid w:val="00343F1F"/>
    <w:rsid w:val="00344F62"/>
    <w:rsid w:val="00346E5D"/>
    <w:rsid w:val="00347CCC"/>
    <w:rsid w:val="00350478"/>
    <w:rsid w:val="00352E84"/>
    <w:rsid w:val="003564DC"/>
    <w:rsid w:val="003566B2"/>
    <w:rsid w:val="00357432"/>
    <w:rsid w:val="003600B4"/>
    <w:rsid w:val="00364A37"/>
    <w:rsid w:val="0036714E"/>
    <w:rsid w:val="00367B7A"/>
    <w:rsid w:val="00371DA8"/>
    <w:rsid w:val="00374F29"/>
    <w:rsid w:val="003773F0"/>
    <w:rsid w:val="00380365"/>
    <w:rsid w:val="00383B08"/>
    <w:rsid w:val="00383B1C"/>
    <w:rsid w:val="003854AE"/>
    <w:rsid w:val="00385C63"/>
    <w:rsid w:val="00387B26"/>
    <w:rsid w:val="00390FCB"/>
    <w:rsid w:val="00391C9E"/>
    <w:rsid w:val="003A0204"/>
    <w:rsid w:val="003A12A0"/>
    <w:rsid w:val="003A19B0"/>
    <w:rsid w:val="003A3FB8"/>
    <w:rsid w:val="003A4574"/>
    <w:rsid w:val="003A59C1"/>
    <w:rsid w:val="003A6FC1"/>
    <w:rsid w:val="003A70AE"/>
    <w:rsid w:val="003A7201"/>
    <w:rsid w:val="003A75B5"/>
    <w:rsid w:val="003B2241"/>
    <w:rsid w:val="003B2A75"/>
    <w:rsid w:val="003B449B"/>
    <w:rsid w:val="003B4ACB"/>
    <w:rsid w:val="003B6302"/>
    <w:rsid w:val="003C20C2"/>
    <w:rsid w:val="003C2A6B"/>
    <w:rsid w:val="003C2E5D"/>
    <w:rsid w:val="003D083D"/>
    <w:rsid w:val="003D2299"/>
    <w:rsid w:val="003D2A05"/>
    <w:rsid w:val="003D2A59"/>
    <w:rsid w:val="003D39A1"/>
    <w:rsid w:val="003D4707"/>
    <w:rsid w:val="003D5C62"/>
    <w:rsid w:val="003E01CF"/>
    <w:rsid w:val="003E03CC"/>
    <w:rsid w:val="003E03DB"/>
    <w:rsid w:val="003E0C42"/>
    <w:rsid w:val="003E0D2C"/>
    <w:rsid w:val="003E115A"/>
    <w:rsid w:val="003E2DBC"/>
    <w:rsid w:val="003E47BD"/>
    <w:rsid w:val="003E52ED"/>
    <w:rsid w:val="003E6C04"/>
    <w:rsid w:val="003E70B7"/>
    <w:rsid w:val="003E779D"/>
    <w:rsid w:val="003E7C18"/>
    <w:rsid w:val="003F028A"/>
    <w:rsid w:val="003F13FD"/>
    <w:rsid w:val="003F257A"/>
    <w:rsid w:val="003F3D84"/>
    <w:rsid w:val="003F7486"/>
    <w:rsid w:val="00400731"/>
    <w:rsid w:val="00402F83"/>
    <w:rsid w:val="00403C66"/>
    <w:rsid w:val="0040668A"/>
    <w:rsid w:val="00406FAC"/>
    <w:rsid w:val="004121CF"/>
    <w:rsid w:val="0041265D"/>
    <w:rsid w:val="0041458F"/>
    <w:rsid w:val="00415953"/>
    <w:rsid w:val="00416036"/>
    <w:rsid w:val="00417E10"/>
    <w:rsid w:val="00417FA1"/>
    <w:rsid w:val="004206FB"/>
    <w:rsid w:val="00420E79"/>
    <w:rsid w:val="00421098"/>
    <w:rsid w:val="004210E9"/>
    <w:rsid w:val="0042687E"/>
    <w:rsid w:val="00430715"/>
    <w:rsid w:val="00434BEC"/>
    <w:rsid w:val="004352A0"/>
    <w:rsid w:val="0043561D"/>
    <w:rsid w:val="004464A3"/>
    <w:rsid w:val="00446B9C"/>
    <w:rsid w:val="0044715D"/>
    <w:rsid w:val="004529C7"/>
    <w:rsid w:val="004543E8"/>
    <w:rsid w:val="004552C7"/>
    <w:rsid w:val="00455F61"/>
    <w:rsid w:val="00461101"/>
    <w:rsid w:val="0046117F"/>
    <w:rsid w:val="00463476"/>
    <w:rsid w:val="0046574A"/>
    <w:rsid w:val="0047055D"/>
    <w:rsid w:val="004741D2"/>
    <w:rsid w:val="00475ED8"/>
    <w:rsid w:val="00476555"/>
    <w:rsid w:val="0048034B"/>
    <w:rsid w:val="00480F80"/>
    <w:rsid w:val="004819BC"/>
    <w:rsid w:val="00483FFF"/>
    <w:rsid w:val="00484605"/>
    <w:rsid w:val="00484B98"/>
    <w:rsid w:val="00485D31"/>
    <w:rsid w:val="004964C9"/>
    <w:rsid w:val="004A0B94"/>
    <w:rsid w:val="004A19FA"/>
    <w:rsid w:val="004A4346"/>
    <w:rsid w:val="004A6789"/>
    <w:rsid w:val="004A7DED"/>
    <w:rsid w:val="004B3087"/>
    <w:rsid w:val="004B4831"/>
    <w:rsid w:val="004C2E98"/>
    <w:rsid w:val="004C399B"/>
    <w:rsid w:val="004C4A10"/>
    <w:rsid w:val="004C791B"/>
    <w:rsid w:val="004D0044"/>
    <w:rsid w:val="004D064A"/>
    <w:rsid w:val="004D536E"/>
    <w:rsid w:val="004D7580"/>
    <w:rsid w:val="004D7BE4"/>
    <w:rsid w:val="004E1C65"/>
    <w:rsid w:val="004E2B0E"/>
    <w:rsid w:val="004E48A8"/>
    <w:rsid w:val="004E63C6"/>
    <w:rsid w:val="004E73C8"/>
    <w:rsid w:val="004F0B52"/>
    <w:rsid w:val="004F1132"/>
    <w:rsid w:val="004F2451"/>
    <w:rsid w:val="004F29D7"/>
    <w:rsid w:val="004F4F41"/>
    <w:rsid w:val="004F58DD"/>
    <w:rsid w:val="004F6F9C"/>
    <w:rsid w:val="004F7A8C"/>
    <w:rsid w:val="00500196"/>
    <w:rsid w:val="00501CB8"/>
    <w:rsid w:val="005026E0"/>
    <w:rsid w:val="00504C97"/>
    <w:rsid w:val="005052FD"/>
    <w:rsid w:val="00505F24"/>
    <w:rsid w:val="005064B9"/>
    <w:rsid w:val="00507A43"/>
    <w:rsid w:val="00510B3E"/>
    <w:rsid w:val="00516487"/>
    <w:rsid w:val="005178F4"/>
    <w:rsid w:val="00517D28"/>
    <w:rsid w:val="00517D4A"/>
    <w:rsid w:val="005207C6"/>
    <w:rsid w:val="00521C38"/>
    <w:rsid w:val="00522BF3"/>
    <w:rsid w:val="00527FF4"/>
    <w:rsid w:val="00531FE1"/>
    <w:rsid w:val="00532716"/>
    <w:rsid w:val="0053375A"/>
    <w:rsid w:val="005342DA"/>
    <w:rsid w:val="00536926"/>
    <w:rsid w:val="00537E78"/>
    <w:rsid w:val="0054088A"/>
    <w:rsid w:val="00542F3F"/>
    <w:rsid w:val="00546159"/>
    <w:rsid w:val="0054741D"/>
    <w:rsid w:val="00550B70"/>
    <w:rsid w:val="0055234A"/>
    <w:rsid w:val="005604A6"/>
    <w:rsid w:val="005638EB"/>
    <w:rsid w:val="00564E5A"/>
    <w:rsid w:val="00565FD4"/>
    <w:rsid w:val="00566F96"/>
    <w:rsid w:val="00570FCD"/>
    <w:rsid w:val="00572121"/>
    <w:rsid w:val="00573112"/>
    <w:rsid w:val="00580283"/>
    <w:rsid w:val="00583C98"/>
    <w:rsid w:val="00584B2B"/>
    <w:rsid w:val="00584F10"/>
    <w:rsid w:val="00585B93"/>
    <w:rsid w:val="005863CE"/>
    <w:rsid w:val="0058687D"/>
    <w:rsid w:val="005953FD"/>
    <w:rsid w:val="00596466"/>
    <w:rsid w:val="005979E5"/>
    <w:rsid w:val="005A0A7D"/>
    <w:rsid w:val="005A0B77"/>
    <w:rsid w:val="005A0D28"/>
    <w:rsid w:val="005A1851"/>
    <w:rsid w:val="005A2898"/>
    <w:rsid w:val="005A34E2"/>
    <w:rsid w:val="005A5F4B"/>
    <w:rsid w:val="005A605D"/>
    <w:rsid w:val="005A7725"/>
    <w:rsid w:val="005A7D09"/>
    <w:rsid w:val="005B0403"/>
    <w:rsid w:val="005B0898"/>
    <w:rsid w:val="005B10CB"/>
    <w:rsid w:val="005B12C3"/>
    <w:rsid w:val="005B2703"/>
    <w:rsid w:val="005B47F7"/>
    <w:rsid w:val="005B5584"/>
    <w:rsid w:val="005B562D"/>
    <w:rsid w:val="005C2B8D"/>
    <w:rsid w:val="005C43B9"/>
    <w:rsid w:val="005C55F9"/>
    <w:rsid w:val="005D0CA9"/>
    <w:rsid w:val="005D19AC"/>
    <w:rsid w:val="005D3747"/>
    <w:rsid w:val="005D54D4"/>
    <w:rsid w:val="005D5FC3"/>
    <w:rsid w:val="005E03BD"/>
    <w:rsid w:val="005E0B3C"/>
    <w:rsid w:val="005E2776"/>
    <w:rsid w:val="005E2B5A"/>
    <w:rsid w:val="005E4A95"/>
    <w:rsid w:val="005E634B"/>
    <w:rsid w:val="005F05FB"/>
    <w:rsid w:val="005F256B"/>
    <w:rsid w:val="005F5DB5"/>
    <w:rsid w:val="0060004F"/>
    <w:rsid w:val="00601BF4"/>
    <w:rsid w:val="006029EE"/>
    <w:rsid w:val="0060645B"/>
    <w:rsid w:val="00607158"/>
    <w:rsid w:val="0061132C"/>
    <w:rsid w:val="006114A3"/>
    <w:rsid w:val="00612E43"/>
    <w:rsid w:val="0062023C"/>
    <w:rsid w:val="0062033B"/>
    <w:rsid w:val="0062183D"/>
    <w:rsid w:val="00621C3E"/>
    <w:rsid w:val="00624E92"/>
    <w:rsid w:val="0062590C"/>
    <w:rsid w:val="00625EDD"/>
    <w:rsid w:val="00631F87"/>
    <w:rsid w:val="00632A53"/>
    <w:rsid w:val="00635DA4"/>
    <w:rsid w:val="00640804"/>
    <w:rsid w:val="006410B6"/>
    <w:rsid w:val="00641F87"/>
    <w:rsid w:val="00642099"/>
    <w:rsid w:val="0064483D"/>
    <w:rsid w:val="0064606B"/>
    <w:rsid w:val="0064631E"/>
    <w:rsid w:val="006464E4"/>
    <w:rsid w:val="006515E6"/>
    <w:rsid w:val="006526B3"/>
    <w:rsid w:val="00653F23"/>
    <w:rsid w:val="00661289"/>
    <w:rsid w:val="0066345F"/>
    <w:rsid w:val="0067043E"/>
    <w:rsid w:val="00670A58"/>
    <w:rsid w:val="0067256B"/>
    <w:rsid w:val="006759BF"/>
    <w:rsid w:val="0067640C"/>
    <w:rsid w:val="00676805"/>
    <w:rsid w:val="006774EE"/>
    <w:rsid w:val="006777D2"/>
    <w:rsid w:val="00683D77"/>
    <w:rsid w:val="006854A8"/>
    <w:rsid w:val="00685D8F"/>
    <w:rsid w:val="00691960"/>
    <w:rsid w:val="00691D33"/>
    <w:rsid w:val="00692DF4"/>
    <w:rsid w:val="00695E72"/>
    <w:rsid w:val="00696BDE"/>
    <w:rsid w:val="006A0952"/>
    <w:rsid w:val="006A4149"/>
    <w:rsid w:val="006A628D"/>
    <w:rsid w:val="006B662A"/>
    <w:rsid w:val="006C0C05"/>
    <w:rsid w:val="006C0E0E"/>
    <w:rsid w:val="006C3597"/>
    <w:rsid w:val="006C6EBF"/>
    <w:rsid w:val="006D18A3"/>
    <w:rsid w:val="006D21A4"/>
    <w:rsid w:val="006D24D7"/>
    <w:rsid w:val="006D4D07"/>
    <w:rsid w:val="006D70DD"/>
    <w:rsid w:val="006D74DD"/>
    <w:rsid w:val="006E0D25"/>
    <w:rsid w:val="006E348A"/>
    <w:rsid w:val="006E372D"/>
    <w:rsid w:val="006E764A"/>
    <w:rsid w:val="006F0C25"/>
    <w:rsid w:val="00701921"/>
    <w:rsid w:val="00702954"/>
    <w:rsid w:val="007036EA"/>
    <w:rsid w:val="00705B64"/>
    <w:rsid w:val="00705DEF"/>
    <w:rsid w:val="0070600D"/>
    <w:rsid w:val="00710913"/>
    <w:rsid w:val="007123CA"/>
    <w:rsid w:val="00715867"/>
    <w:rsid w:val="007159EF"/>
    <w:rsid w:val="00715C3F"/>
    <w:rsid w:val="00715C63"/>
    <w:rsid w:val="00715E0A"/>
    <w:rsid w:val="0072092F"/>
    <w:rsid w:val="007228FE"/>
    <w:rsid w:val="00726877"/>
    <w:rsid w:val="007300EA"/>
    <w:rsid w:val="00732C05"/>
    <w:rsid w:val="00732C3A"/>
    <w:rsid w:val="00733CA5"/>
    <w:rsid w:val="0073400A"/>
    <w:rsid w:val="00734AE9"/>
    <w:rsid w:val="00741E52"/>
    <w:rsid w:val="00743056"/>
    <w:rsid w:val="00750ED5"/>
    <w:rsid w:val="00752A97"/>
    <w:rsid w:val="00752EF0"/>
    <w:rsid w:val="0075512F"/>
    <w:rsid w:val="00755635"/>
    <w:rsid w:val="00764F0A"/>
    <w:rsid w:val="0076530C"/>
    <w:rsid w:val="00765C77"/>
    <w:rsid w:val="00766B06"/>
    <w:rsid w:val="00766B3B"/>
    <w:rsid w:val="007671DD"/>
    <w:rsid w:val="00767BA2"/>
    <w:rsid w:val="007707B2"/>
    <w:rsid w:val="00770F86"/>
    <w:rsid w:val="00773576"/>
    <w:rsid w:val="00774CA2"/>
    <w:rsid w:val="007767B1"/>
    <w:rsid w:val="007835DC"/>
    <w:rsid w:val="0078391C"/>
    <w:rsid w:val="00783F04"/>
    <w:rsid w:val="0078501F"/>
    <w:rsid w:val="00785D52"/>
    <w:rsid w:val="00786D21"/>
    <w:rsid w:val="007875E6"/>
    <w:rsid w:val="00794BBA"/>
    <w:rsid w:val="00794C73"/>
    <w:rsid w:val="00796EA6"/>
    <w:rsid w:val="007A0369"/>
    <w:rsid w:val="007A2A38"/>
    <w:rsid w:val="007A2FDB"/>
    <w:rsid w:val="007A30BB"/>
    <w:rsid w:val="007A3A5B"/>
    <w:rsid w:val="007A3EC5"/>
    <w:rsid w:val="007A5CFB"/>
    <w:rsid w:val="007A7D96"/>
    <w:rsid w:val="007B16DA"/>
    <w:rsid w:val="007B1F71"/>
    <w:rsid w:val="007B3763"/>
    <w:rsid w:val="007B469C"/>
    <w:rsid w:val="007B585C"/>
    <w:rsid w:val="007B6536"/>
    <w:rsid w:val="007C0FE2"/>
    <w:rsid w:val="007C4D22"/>
    <w:rsid w:val="007C6CC8"/>
    <w:rsid w:val="007D0250"/>
    <w:rsid w:val="007D14BF"/>
    <w:rsid w:val="007D228A"/>
    <w:rsid w:val="007D2B0F"/>
    <w:rsid w:val="007D2C65"/>
    <w:rsid w:val="007D5457"/>
    <w:rsid w:val="007D5E85"/>
    <w:rsid w:val="007E4859"/>
    <w:rsid w:val="007E50CC"/>
    <w:rsid w:val="007E6076"/>
    <w:rsid w:val="007E657C"/>
    <w:rsid w:val="007E6ECB"/>
    <w:rsid w:val="007E6F64"/>
    <w:rsid w:val="007E711B"/>
    <w:rsid w:val="007F19AD"/>
    <w:rsid w:val="007F1BF9"/>
    <w:rsid w:val="007F251F"/>
    <w:rsid w:val="007F3EC9"/>
    <w:rsid w:val="007F476E"/>
    <w:rsid w:val="007F7787"/>
    <w:rsid w:val="007F7F82"/>
    <w:rsid w:val="00801305"/>
    <w:rsid w:val="00802360"/>
    <w:rsid w:val="00803454"/>
    <w:rsid w:val="00807749"/>
    <w:rsid w:val="008115BF"/>
    <w:rsid w:val="00813B35"/>
    <w:rsid w:val="00822C76"/>
    <w:rsid w:val="008238A3"/>
    <w:rsid w:val="008238F2"/>
    <w:rsid w:val="00824C71"/>
    <w:rsid w:val="00824FEA"/>
    <w:rsid w:val="008257C8"/>
    <w:rsid w:val="00825AE7"/>
    <w:rsid w:val="00825D05"/>
    <w:rsid w:val="00826777"/>
    <w:rsid w:val="00827E7A"/>
    <w:rsid w:val="008309DE"/>
    <w:rsid w:val="00833116"/>
    <w:rsid w:val="008342F3"/>
    <w:rsid w:val="008344E7"/>
    <w:rsid w:val="008378C6"/>
    <w:rsid w:val="0084010E"/>
    <w:rsid w:val="008411E1"/>
    <w:rsid w:val="00842749"/>
    <w:rsid w:val="008431C5"/>
    <w:rsid w:val="00843EA4"/>
    <w:rsid w:val="00844075"/>
    <w:rsid w:val="008463F0"/>
    <w:rsid w:val="008479BF"/>
    <w:rsid w:val="00850679"/>
    <w:rsid w:val="00850F04"/>
    <w:rsid w:val="0085239A"/>
    <w:rsid w:val="00860F07"/>
    <w:rsid w:val="0086254F"/>
    <w:rsid w:val="008629A6"/>
    <w:rsid w:val="00865F95"/>
    <w:rsid w:val="00870D55"/>
    <w:rsid w:val="00870E58"/>
    <w:rsid w:val="008741E3"/>
    <w:rsid w:val="00880AC9"/>
    <w:rsid w:val="008821D4"/>
    <w:rsid w:val="0088240B"/>
    <w:rsid w:val="00883E1F"/>
    <w:rsid w:val="00886580"/>
    <w:rsid w:val="0089162B"/>
    <w:rsid w:val="0089237A"/>
    <w:rsid w:val="0089316E"/>
    <w:rsid w:val="00894B11"/>
    <w:rsid w:val="008A0E04"/>
    <w:rsid w:val="008A1F1A"/>
    <w:rsid w:val="008A24EE"/>
    <w:rsid w:val="008A5983"/>
    <w:rsid w:val="008A7BB7"/>
    <w:rsid w:val="008B08E1"/>
    <w:rsid w:val="008B09C0"/>
    <w:rsid w:val="008B115C"/>
    <w:rsid w:val="008B1864"/>
    <w:rsid w:val="008B3DA1"/>
    <w:rsid w:val="008B4366"/>
    <w:rsid w:val="008B75F0"/>
    <w:rsid w:val="008C0177"/>
    <w:rsid w:val="008C05A5"/>
    <w:rsid w:val="008C14EC"/>
    <w:rsid w:val="008C2B1C"/>
    <w:rsid w:val="008C2D15"/>
    <w:rsid w:val="008C4A5D"/>
    <w:rsid w:val="008C52A7"/>
    <w:rsid w:val="008C62EF"/>
    <w:rsid w:val="008C6ADF"/>
    <w:rsid w:val="008C6EA1"/>
    <w:rsid w:val="008D0ED3"/>
    <w:rsid w:val="008D0F29"/>
    <w:rsid w:val="008D29D9"/>
    <w:rsid w:val="008D32BB"/>
    <w:rsid w:val="008D3E5F"/>
    <w:rsid w:val="008E0A9C"/>
    <w:rsid w:val="008E0CD6"/>
    <w:rsid w:val="008E10E5"/>
    <w:rsid w:val="008E485B"/>
    <w:rsid w:val="008E77E8"/>
    <w:rsid w:val="008F2334"/>
    <w:rsid w:val="008F25B7"/>
    <w:rsid w:val="008F4E97"/>
    <w:rsid w:val="008F6563"/>
    <w:rsid w:val="008F7BA8"/>
    <w:rsid w:val="00902694"/>
    <w:rsid w:val="00903CEB"/>
    <w:rsid w:val="0090509E"/>
    <w:rsid w:val="00905571"/>
    <w:rsid w:val="0090682A"/>
    <w:rsid w:val="0091014A"/>
    <w:rsid w:val="00911A51"/>
    <w:rsid w:val="0091442C"/>
    <w:rsid w:val="00920EC6"/>
    <w:rsid w:val="00921DE6"/>
    <w:rsid w:val="00923CE2"/>
    <w:rsid w:val="0092416C"/>
    <w:rsid w:val="00924D68"/>
    <w:rsid w:val="0092733E"/>
    <w:rsid w:val="00927AA6"/>
    <w:rsid w:val="00930A4F"/>
    <w:rsid w:val="00933CDE"/>
    <w:rsid w:val="009346A3"/>
    <w:rsid w:val="009378E8"/>
    <w:rsid w:val="009413D3"/>
    <w:rsid w:val="00943710"/>
    <w:rsid w:val="00946EE5"/>
    <w:rsid w:val="00947C85"/>
    <w:rsid w:val="00950BE1"/>
    <w:rsid w:val="00951398"/>
    <w:rsid w:val="00952185"/>
    <w:rsid w:val="00952BF4"/>
    <w:rsid w:val="0095434D"/>
    <w:rsid w:val="00956151"/>
    <w:rsid w:val="009628B6"/>
    <w:rsid w:val="0096451D"/>
    <w:rsid w:val="00965105"/>
    <w:rsid w:val="00965947"/>
    <w:rsid w:val="00965DFD"/>
    <w:rsid w:val="00971736"/>
    <w:rsid w:val="009728FB"/>
    <w:rsid w:val="009738DB"/>
    <w:rsid w:val="00974BA1"/>
    <w:rsid w:val="00975973"/>
    <w:rsid w:val="009803D3"/>
    <w:rsid w:val="00980442"/>
    <w:rsid w:val="0098075A"/>
    <w:rsid w:val="009867A1"/>
    <w:rsid w:val="00987AB0"/>
    <w:rsid w:val="0099114F"/>
    <w:rsid w:val="009940A0"/>
    <w:rsid w:val="00996257"/>
    <w:rsid w:val="00997F7F"/>
    <w:rsid w:val="009A1203"/>
    <w:rsid w:val="009A2155"/>
    <w:rsid w:val="009A2E76"/>
    <w:rsid w:val="009A4C06"/>
    <w:rsid w:val="009A4C5C"/>
    <w:rsid w:val="009A53DD"/>
    <w:rsid w:val="009A6B65"/>
    <w:rsid w:val="009B1B8A"/>
    <w:rsid w:val="009B1D07"/>
    <w:rsid w:val="009B4941"/>
    <w:rsid w:val="009B78B1"/>
    <w:rsid w:val="009C00D2"/>
    <w:rsid w:val="009C479C"/>
    <w:rsid w:val="009C6441"/>
    <w:rsid w:val="009C6BDD"/>
    <w:rsid w:val="009D47CF"/>
    <w:rsid w:val="009D7128"/>
    <w:rsid w:val="009E4413"/>
    <w:rsid w:val="009E6189"/>
    <w:rsid w:val="009E7DFC"/>
    <w:rsid w:val="009F0B79"/>
    <w:rsid w:val="009F10DE"/>
    <w:rsid w:val="009F51EF"/>
    <w:rsid w:val="009F5DD3"/>
    <w:rsid w:val="009F603F"/>
    <w:rsid w:val="009F703D"/>
    <w:rsid w:val="00A0421E"/>
    <w:rsid w:val="00A069CC"/>
    <w:rsid w:val="00A1021C"/>
    <w:rsid w:val="00A12BBA"/>
    <w:rsid w:val="00A13102"/>
    <w:rsid w:val="00A2038D"/>
    <w:rsid w:val="00A22782"/>
    <w:rsid w:val="00A22B02"/>
    <w:rsid w:val="00A247C5"/>
    <w:rsid w:val="00A27009"/>
    <w:rsid w:val="00A27953"/>
    <w:rsid w:val="00A32BC5"/>
    <w:rsid w:val="00A34D06"/>
    <w:rsid w:val="00A357C0"/>
    <w:rsid w:val="00A36743"/>
    <w:rsid w:val="00A40284"/>
    <w:rsid w:val="00A432F9"/>
    <w:rsid w:val="00A45007"/>
    <w:rsid w:val="00A452EF"/>
    <w:rsid w:val="00A470F0"/>
    <w:rsid w:val="00A50A58"/>
    <w:rsid w:val="00A52E5F"/>
    <w:rsid w:val="00A53BBC"/>
    <w:rsid w:val="00A53E8F"/>
    <w:rsid w:val="00A54023"/>
    <w:rsid w:val="00A55CB6"/>
    <w:rsid w:val="00A5603C"/>
    <w:rsid w:val="00A57C02"/>
    <w:rsid w:val="00A61C76"/>
    <w:rsid w:val="00A624F3"/>
    <w:rsid w:val="00A63935"/>
    <w:rsid w:val="00A642D6"/>
    <w:rsid w:val="00A64A09"/>
    <w:rsid w:val="00A67F54"/>
    <w:rsid w:val="00A71559"/>
    <w:rsid w:val="00A721A5"/>
    <w:rsid w:val="00A73E58"/>
    <w:rsid w:val="00A80A62"/>
    <w:rsid w:val="00A832D7"/>
    <w:rsid w:val="00A84365"/>
    <w:rsid w:val="00A86980"/>
    <w:rsid w:val="00A87B7F"/>
    <w:rsid w:val="00A90F11"/>
    <w:rsid w:val="00A92F3A"/>
    <w:rsid w:val="00A93225"/>
    <w:rsid w:val="00A93EF8"/>
    <w:rsid w:val="00A953B9"/>
    <w:rsid w:val="00A97BA8"/>
    <w:rsid w:val="00AA177E"/>
    <w:rsid w:val="00AA32E8"/>
    <w:rsid w:val="00AA477A"/>
    <w:rsid w:val="00AA503E"/>
    <w:rsid w:val="00AA73ED"/>
    <w:rsid w:val="00AA7606"/>
    <w:rsid w:val="00AB1FDF"/>
    <w:rsid w:val="00AB2690"/>
    <w:rsid w:val="00AB5324"/>
    <w:rsid w:val="00AB5B5A"/>
    <w:rsid w:val="00AB6D7E"/>
    <w:rsid w:val="00AB7783"/>
    <w:rsid w:val="00AC0341"/>
    <w:rsid w:val="00AC0959"/>
    <w:rsid w:val="00AC28FC"/>
    <w:rsid w:val="00AC2AA4"/>
    <w:rsid w:val="00AC5125"/>
    <w:rsid w:val="00AC578B"/>
    <w:rsid w:val="00AC5CDE"/>
    <w:rsid w:val="00AC5F7B"/>
    <w:rsid w:val="00AC678E"/>
    <w:rsid w:val="00AD0B6D"/>
    <w:rsid w:val="00AD0BC3"/>
    <w:rsid w:val="00AD587C"/>
    <w:rsid w:val="00AD6ECA"/>
    <w:rsid w:val="00AE072D"/>
    <w:rsid w:val="00AE0E2D"/>
    <w:rsid w:val="00AE1BF9"/>
    <w:rsid w:val="00AE366E"/>
    <w:rsid w:val="00AE49EC"/>
    <w:rsid w:val="00AF28AD"/>
    <w:rsid w:val="00AF2BE0"/>
    <w:rsid w:val="00AF30D6"/>
    <w:rsid w:val="00AF5C22"/>
    <w:rsid w:val="00AF7A62"/>
    <w:rsid w:val="00B014BB"/>
    <w:rsid w:val="00B06A91"/>
    <w:rsid w:val="00B06F4F"/>
    <w:rsid w:val="00B1040A"/>
    <w:rsid w:val="00B1095A"/>
    <w:rsid w:val="00B10BD2"/>
    <w:rsid w:val="00B12C0D"/>
    <w:rsid w:val="00B141D5"/>
    <w:rsid w:val="00B15168"/>
    <w:rsid w:val="00B166DA"/>
    <w:rsid w:val="00B17C0C"/>
    <w:rsid w:val="00B17CC4"/>
    <w:rsid w:val="00B23B6E"/>
    <w:rsid w:val="00B279F8"/>
    <w:rsid w:val="00B30647"/>
    <w:rsid w:val="00B355BF"/>
    <w:rsid w:val="00B36324"/>
    <w:rsid w:val="00B36911"/>
    <w:rsid w:val="00B37D92"/>
    <w:rsid w:val="00B417A0"/>
    <w:rsid w:val="00B422C8"/>
    <w:rsid w:val="00B434F3"/>
    <w:rsid w:val="00B473BA"/>
    <w:rsid w:val="00B50B65"/>
    <w:rsid w:val="00B512C0"/>
    <w:rsid w:val="00B53429"/>
    <w:rsid w:val="00B539A3"/>
    <w:rsid w:val="00B54EA7"/>
    <w:rsid w:val="00B55AAF"/>
    <w:rsid w:val="00B56716"/>
    <w:rsid w:val="00B61AEE"/>
    <w:rsid w:val="00B61B92"/>
    <w:rsid w:val="00B666C8"/>
    <w:rsid w:val="00B71343"/>
    <w:rsid w:val="00B73B96"/>
    <w:rsid w:val="00B74657"/>
    <w:rsid w:val="00B7611A"/>
    <w:rsid w:val="00B76F8D"/>
    <w:rsid w:val="00B806E7"/>
    <w:rsid w:val="00B81CB2"/>
    <w:rsid w:val="00B820A6"/>
    <w:rsid w:val="00B82B24"/>
    <w:rsid w:val="00B82BDA"/>
    <w:rsid w:val="00B82D8E"/>
    <w:rsid w:val="00B83E2A"/>
    <w:rsid w:val="00B84CE2"/>
    <w:rsid w:val="00B8773F"/>
    <w:rsid w:val="00B87B72"/>
    <w:rsid w:val="00B9051F"/>
    <w:rsid w:val="00B91E15"/>
    <w:rsid w:val="00B91FDE"/>
    <w:rsid w:val="00B96E03"/>
    <w:rsid w:val="00B96F46"/>
    <w:rsid w:val="00BA2E68"/>
    <w:rsid w:val="00BA368F"/>
    <w:rsid w:val="00BA4217"/>
    <w:rsid w:val="00BA5E82"/>
    <w:rsid w:val="00BA708B"/>
    <w:rsid w:val="00BB144B"/>
    <w:rsid w:val="00BB2160"/>
    <w:rsid w:val="00BB3113"/>
    <w:rsid w:val="00BB6544"/>
    <w:rsid w:val="00BB6F09"/>
    <w:rsid w:val="00BC0359"/>
    <w:rsid w:val="00BC0CBA"/>
    <w:rsid w:val="00BC1162"/>
    <w:rsid w:val="00BC23BC"/>
    <w:rsid w:val="00BC3C38"/>
    <w:rsid w:val="00BC5030"/>
    <w:rsid w:val="00BC766E"/>
    <w:rsid w:val="00BD4445"/>
    <w:rsid w:val="00BD701D"/>
    <w:rsid w:val="00BD7451"/>
    <w:rsid w:val="00BD76C7"/>
    <w:rsid w:val="00BE2AD7"/>
    <w:rsid w:val="00BE33AE"/>
    <w:rsid w:val="00BE6784"/>
    <w:rsid w:val="00BF0161"/>
    <w:rsid w:val="00BF1DF9"/>
    <w:rsid w:val="00BF2FE8"/>
    <w:rsid w:val="00BF31C4"/>
    <w:rsid w:val="00BF76AA"/>
    <w:rsid w:val="00BF7C8C"/>
    <w:rsid w:val="00C002C8"/>
    <w:rsid w:val="00C00B79"/>
    <w:rsid w:val="00C016B7"/>
    <w:rsid w:val="00C01E61"/>
    <w:rsid w:val="00C02E26"/>
    <w:rsid w:val="00C0307B"/>
    <w:rsid w:val="00C03278"/>
    <w:rsid w:val="00C034F8"/>
    <w:rsid w:val="00C03FE5"/>
    <w:rsid w:val="00C05943"/>
    <w:rsid w:val="00C070B8"/>
    <w:rsid w:val="00C07171"/>
    <w:rsid w:val="00C07CB4"/>
    <w:rsid w:val="00C12140"/>
    <w:rsid w:val="00C141BC"/>
    <w:rsid w:val="00C14790"/>
    <w:rsid w:val="00C16009"/>
    <w:rsid w:val="00C16542"/>
    <w:rsid w:val="00C16B97"/>
    <w:rsid w:val="00C171BB"/>
    <w:rsid w:val="00C17B4C"/>
    <w:rsid w:val="00C20DB2"/>
    <w:rsid w:val="00C22185"/>
    <w:rsid w:val="00C22EE4"/>
    <w:rsid w:val="00C2439C"/>
    <w:rsid w:val="00C25934"/>
    <w:rsid w:val="00C30FA2"/>
    <w:rsid w:val="00C3112A"/>
    <w:rsid w:val="00C31EDB"/>
    <w:rsid w:val="00C339B4"/>
    <w:rsid w:val="00C351C0"/>
    <w:rsid w:val="00C40B3C"/>
    <w:rsid w:val="00C42C11"/>
    <w:rsid w:val="00C44190"/>
    <w:rsid w:val="00C44AD4"/>
    <w:rsid w:val="00C44FB1"/>
    <w:rsid w:val="00C46288"/>
    <w:rsid w:val="00C50570"/>
    <w:rsid w:val="00C50C15"/>
    <w:rsid w:val="00C54772"/>
    <w:rsid w:val="00C56FA9"/>
    <w:rsid w:val="00C61720"/>
    <w:rsid w:val="00C6197B"/>
    <w:rsid w:val="00C629CF"/>
    <w:rsid w:val="00C655C2"/>
    <w:rsid w:val="00C65E1F"/>
    <w:rsid w:val="00C67427"/>
    <w:rsid w:val="00C7382A"/>
    <w:rsid w:val="00C7478A"/>
    <w:rsid w:val="00C75280"/>
    <w:rsid w:val="00C7712F"/>
    <w:rsid w:val="00C81FFD"/>
    <w:rsid w:val="00C87062"/>
    <w:rsid w:val="00C92E96"/>
    <w:rsid w:val="00C94BCB"/>
    <w:rsid w:val="00C96D7B"/>
    <w:rsid w:val="00CA0A16"/>
    <w:rsid w:val="00CA194E"/>
    <w:rsid w:val="00CA21CF"/>
    <w:rsid w:val="00CA30BF"/>
    <w:rsid w:val="00CA3985"/>
    <w:rsid w:val="00CA4233"/>
    <w:rsid w:val="00CA4522"/>
    <w:rsid w:val="00CA613D"/>
    <w:rsid w:val="00CA76A1"/>
    <w:rsid w:val="00CB01A5"/>
    <w:rsid w:val="00CB26DD"/>
    <w:rsid w:val="00CB31F1"/>
    <w:rsid w:val="00CC1D44"/>
    <w:rsid w:val="00CC31C8"/>
    <w:rsid w:val="00CC371B"/>
    <w:rsid w:val="00CC4C47"/>
    <w:rsid w:val="00CC4DA8"/>
    <w:rsid w:val="00CC517D"/>
    <w:rsid w:val="00CC590A"/>
    <w:rsid w:val="00CC6436"/>
    <w:rsid w:val="00CC77DD"/>
    <w:rsid w:val="00CD34BE"/>
    <w:rsid w:val="00CD60EB"/>
    <w:rsid w:val="00CD652E"/>
    <w:rsid w:val="00CD7F58"/>
    <w:rsid w:val="00CE1973"/>
    <w:rsid w:val="00CE1BE5"/>
    <w:rsid w:val="00CE2043"/>
    <w:rsid w:val="00CE329E"/>
    <w:rsid w:val="00CE441A"/>
    <w:rsid w:val="00CE5E83"/>
    <w:rsid w:val="00CE6FA2"/>
    <w:rsid w:val="00CF0F75"/>
    <w:rsid w:val="00CF1905"/>
    <w:rsid w:val="00CF1E64"/>
    <w:rsid w:val="00CF33AF"/>
    <w:rsid w:val="00CF3E46"/>
    <w:rsid w:val="00CF713F"/>
    <w:rsid w:val="00D0269D"/>
    <w:rsid w:val="00D066A8"/>
    <w:rsid w:val="00D11141"/>
    <w:rsid w:val="00D12910"/>
    <w:rsid w:val="00D13C12"/>
    <w:rsid w:val="00D16962"/>
    <w:rsid w:val="00D1760E"/>
    <w:rsid w:val="00D2591D"/>
    <w:rsid w:val="00D260ED"/>
    <w:rsid w:val="00D27390"/>
    <w:rsid w:val="00D27E04"/>
    <w:rsid w:val="00D30CB4"/>
    <w:rsid w:val="00D32BB2"/>
    <w:rsid w:val="00D343D6"/>
    <w:rsid w:val="00D3466E"/>
    <w:rsid w:val="00D3520D"/>
    <w:rsid w:val="00D4156D"/>
    <w:rsid w:val="00D44FB3"/>
    <w:rsid w:val="00D54940"/>
    <w:rsid w:val="00D61E2C"/>
    <w:rsid w:val="00D64781"/>
    <w:rsid w:val="00D65B00"/>
    <w:rsid w:val="00D65E7E"/>
    <w:rsid w:val="00D6643D"/>
    <w:rsid w:val="00D675C5"/>
    <w:rsid w:val="00D700A9"/>
    <w:rsid w:val="00D7288A"/>
    <w:rsid w:val="00D74736"/>
    <w:rsid w:val="00D75019"/>
    <w:rsid w:val="00D76683"/>
    <w:rsid w:val="00D8076E"/>
    <w:rsid w:val="00D81856"/>
    <w:rsid w:val="00D833D2"/>
    <w:rsid w:val="00D8417F"/>
    <w:rsid w:val="00D84A27"/>
    <w:rsid w:val="00D87888"/>
    <w:rsid w:val="00D90C4D"/>
    <w:rsid w:val="00D91FB4"/>
    <w:rsid w:val="00D94FA0"/>
    <w:rsid w:val="00D94FA8"/>
    <w:rsid w:val="00D9605D"/>
    <w:rsid w:val="00D9719A"/>
    <w:rsid w:val="00DA1248"/>
    <w:rsid w:val="00DA14EA"/>
    <w:rsid w:val="00DA2571"/>
    <w:rsid w:val="00DB0237"/>
    <w:rsid w:val="00DB0276"/>
    <w:rsid w:val="00DB135E"/>
    <w:rsid w:val="00DB2ECF"/>
    <w:rsid w:val="00DB4760"/>
    <w:rsid w:val="00DB523A"/>
    <w:rsid w:val="00DB574B"/>
    <w:rsid w:val="00DB5E75"/>
    <w:rsid w:val="00DC461B"/>
    <w:rsid w:val="00DC5F14"/>
    <w:rsid w:val="00DD0EF4"/>
    <w:rsid w:val="00DD1342"/>
    <w:rsid w:val="00DD68B3"/>
    <w:rsid w:val="00DE05A5"/>
    <w:rsid w:val="00DE172D"/>
    <w:rsid w:val="00DE23D5"/>
    <w:rsid w:val="00DE419A"/>
    <w:rsid w:val="00DF163A"/>
    <w:rsid w:val="00DF71D2"/>
    <w:rsid w:val="00E00B8B"/>
    <w:rsid w:val="00E044C3"/>
    <w:rsid w:val="00E05B08"/>
    <w:rsid w:val="00E05C36"/>
    <w:rsid w:val="00E074AA"/>
    <w:rsid w:val="00E079F1"/>
    <w:rsid w:val="00E1059E"/>
    <w:rsid w:val="00E10D21"/>
    <w:rsid w:val="00E121AE"/>
    <w:rsid w:val="00E12BBF"/>
    <w:rsid w:val="00E13CA7"/>
    <w:rsid w:val="00E16F39"/>
    <w:rsid w:val="00E23EEC"/>
    <w:rsid w:val="00E23F4C"/>
    <w:rsid w:val="00E24C62"/>
    <w:rsid w:val="00E26596"/>
    <w:rsid w:val="00E26646"/>
    <w:rsid w:val="00E270CE"/>
    <w:rsid w:val="00E31781"/>
    <w:rsid w:val="00E3522F"/>
    <w:rsid w:val="00E37C62"/>
    <w:rsid w:val="00E40665"/>
    <w:rsid w:val="00E420DA"/>
    <w:rsid w:val="00E43A51"/>
    <w:rsid w:val="00E4542E"/>
    <w:rsid w:val="00E4637B"/>
    <w:rsid w:val="00E510EC"/>
    <w:rsid w:val="00E5118A"/>
    <w:rsid w:val="00E51A45"/>
    <w:rsid w:val="00E51B7C"/>
    <w:rsid w:val="00E51F79"/>
    <w:rsid w:val="00E522DA"/>
    <w:rsid w:val="00E546C3"/>
    <w:rsid w:val="00E54E9C"/>
    <w:rsid w:val="00E54F8A"/>
    <w:rsid w:val="00E55A10"/>
    <w:rsid w:val="00E56E0B"/>
    <w:rsid w:val="00E61EAD"/>
    <w:rsid w:val="00E655E2"/>
    <w:rsid w:val="00E659C1"/>
    <w:rsid w:val="00E667E2"/>
    <w:rsid w:val="00E67864"/>
    <w:rsid w:val="00E70EBE"/>
    <w:rsid w:val="00E743E4"/>
    <w:rsid w:val="00E750D7"/>
    <w:rsid w:val="00E772C6"/>
    <w:rsid w:val="00E77D7B"/>
    <w:rsid w:val="00E77EB1"/>
    <w:rsid w:val="00E80923"/>
    <w:rsid w:val="00E8263F"/>
    <w:rsid w:val="00E8303E"/>
    <w:rsid w:val="00E83796"/>
    <w:rsid w:val="00E84F50"/>
    <w:rsid w:val="00E8790C"/>
    <w:rsid w:val="00E87FCF"/>
    <w:rsid w:val="00E91368"/>
    <w:rsid w:val="00E9421B"/>
    <w:rsid w:val="00E94BB2"/>
    <w:rsid w:val="00E962EC"/>
    <w:rsid w:val="00E9733E"/>
    <w:rsid w:val="00E9738E"/>
    <w:rsid w:val="00EA0FBA"/>
    <w:rsid w:val="00EA17BC"/>
    <w:rsid w:val="00EA21CA"/>
    <w:rsid w:val="00EA4F93"/>
    <w:rsid w:val="00EA5ADC"/>
    <w:rsid w:val="00EA7180"/>
    <w:rsid w:val="00EB04D1"/>
    <w:rsid w:val="00EB13B2"/>
    <w:rsid w:val="00EB17E0"/>
    <w:rsid w:val="00EB3682"/>
    <w:rsid w:val="00EC1008"/>
    <w:rsid w:val="00EC20F5"/>
    <w:rsid w:val="00EC2D7C"/>
    <w:rsid w:val="00EC5821"/>
    <w:rsid w:val="00ED0D21"/>
    <w:rsid w:val="00ED2C5D"/>
    <w:rsid w:val="00ED4080"/>
    <w:rsid w:val="00ED4AE2"/>
    <w:rsid w:val="00ED73E9"/>
    <w:rsid w:val="00ED7CE0"/>
    <w:rsid w:val="00EE0AC3"/>
    <w:rsid w:val="00EE1995"/>
    <w:rsid w:val="00EE202E"/>
    <w:rsid w:val="00EE3EC4"/>
    <w:rsid w:val="00EE4694"/>
    <w:rsid w:val="00EE5ED1"/>
    <w:rsid w:val="00EE66C6"/>
    <w:rsid w:val="00EE6815"/>
    <w:rsid w:val="00EE6F84"/>
    <w:rsid w:val="00EE72B9"/>
    <w:rsid w:val="00EF05D4"/>
    <w:rsid w:val="00EF06AA"/>
    <w:rsid w:val="00EF0E37"/>
    <w:rsid w:val="00EF5CA0"/>
    <w:rsid w:val="00EF725F"/>
    <w:rsid w:val="00F01AA9"/>
    <w:rsid w:val="00F04D4A"/>
    <w:rsid w:val="00F06A26"/>
    <w:rsid w:val="00F07BBB"/>
    <w:rsid w:val="00F103D9"/>
    <w:rsid w:val="00F10715"/>
    <w:rsid w:val="00F11EBB"/>
    <w:rsid w:val="00F1316F"/>
    <w:rsid w:val="00F152DC"/>
    <w:rsid w:val="00F25690"/>
    <w:rsid w:val="00F27E17"/>
    <w:rsid w:val="00F33F39"/>
    <w:rsid w:val="00F34271"/>
    <w:rsid w:val="00F360E6"/>
    <w:rsid w:val="00F3620C"/>
    <w:rsid w:val="00F364D1"/>
    <w:rsid w:val="00F4025D"/>
    <w:rsid w:val="00F43715"/>
    <w:rsid w:val="00F448E0"/>
    <w:rsid w:val="00F455A1"/>
    <w:rsid w:val="00F46192"/>
    <w:rsid w:val="00F47949"/>
    <w:rsid w:val="00F47D4E"/>
    <w:rsid w:val="00F50F95"/>
    <w:rsid w:val="00F51118"/>
    <w:rsid w:val="00F51792"/>
    <w:rsid w:val="00F52520"/>
    <w:rsid w:val="00F52B60"/>
    <w:rsid w:val="00F63204"/>
    <w:rsid w:val="00F63765"/>
    <w:rsid w:val="00F639E8"/>
    <w:rsid w:val="00F63A96"/>
    <w:rsid w:val="00F63FF9"/>
    <w:rsid w:val="00F706E2"/>
    <w:rsid w:val="00F7092A"/>
    <w:rsid w:val="00F70DD9"/>
    <w:rsid w:val="00F71E7C"/>
    <w:rsid w:val="00F73F99"/>
    <w:rsid w:val="00F75B13"/>
    <w:rsid w:val="00F7750F"/>
    <w:rsid w:val="00F818DE"/>
    <w:rsid w:val="00F83B58"/>
    <w:rsid w:val="00F84985"/>
    <w:rsid w:val="00F87BEC"/>
    <w:rsid w:val="00F94381"/>
    <w:rsid w:val="00F94925"/>
    <w:rsid w:val="00FA1885"/>
    <w:rsid w:val="00FA2E57"/>
    <w:rsid w:val="00FB0F09"/>
    <w:rsid w:val="00FB13FC"/>
    <w:rsid w:val="00FB52DB"/>
    <w:rsid w:val="00FB537A"/>
    <w:rsid w:val="00FC0738"/>
    <w:rsid w:val="00FC0E2D"/>
    <w:rsid w:val="00FC1847"/>
    <w:rsid w:val="00FC275C"/>
    <w:rsid w:val="00FC4A2F"/>
    <w:rsid w:val="00FC6CE2"/>
    <w:rsid w:val="00FC6D35"/>
    <w:rsid w:val="00FC6DC1"/>
    <w:rsid w:val="00FD168C"/>
    <w:rsid w:val="00FD279B"/>
    <w:rsid w:val="00FD2F57"/>
    <w:rsid w:val="00FD36EF"/>
    <w:rsid w:val="00FD416A"/>
    <w:rsid w:val="00FD57B9"/>
    <w:rsid w:val="00FD7169"/>
    <w:rsid w:val="00FE08A2"/>
    <w:rsid w:val="00FE0D30"/>
    <w:rsid w:val="00FE3FAF"/>
    <w:rsid w:val="00FE42DD"/>
    <w:rsid w:val="00FE4BBE"/>
    <w:rsid w:val="00FE4DDA"/>
    <w:rsid w:val="00FF079D"/>
    <w:rsid w:val="00FF58E5"/>
    <w:rsid w:val="00FF6E76"/>
    <w:rsid w:val="00FF7C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chsdat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844075"/>
    <w:pPr>
      <w:widowControl w:val="0"/>
      <w:jc w:val="both"/>
    </w:pPr>
    <w:rPr>
      <w:kern w:val="2"/>
      <w:sz w:val="21"/>
    </w:rPr>
  </w:style>
  <w:style w:type="paragraph" w:styleId="1">
    <w:name w:val="heading 1"/>
    <w:basedOn w:val="a0"/>
    <w:next w:val="a0"/>
    <w:qFormat/>
    <w:rsid w:val="00C30FA2"/>
    <w:pPr>
      <w:keepNext/>
      <w:jc w:val="center"/>
      <w:outlineLvl w:val="0"/>
    </w:pPr>
    <w:rPr>
      <w:sz w:val="28"/>
    </w:rPr>
  </w:style>
  <w:style w:type="paragraph" w:styleId="2">
    <w:name w:val="heading 2"/>
    <w:basedOn w:val="a0"/>
    <w:next w:val="a1"/>
    <w:qFormat/>
    <w:rsid w:val="00C30FA2"/>
    <w:pPr>
      <w:keepNext/>
      <w:spacing w:line="360" w:lineRule="exact"/>
      <w:jc w:val="left"/>
      <w:outlineLvl w:val="1"/>
    </w:pPr>
    <w:rPr>
      <w:b/>
    </w:rPr>
  </w:style>
  <w:style w:type="paragraph" w:styleId="3">
    <w:name w:val="heading 3"/>
    <w:basedOn w:val="a0"/>
    <w:next w:val="a0"/>
    <w:qFormat/>
    <w:rsid w:val="00C30FA2"/>
    <w:pPr>
      <w:keepNext/>
      <w:jc w:val="center"/>
      <w:outlineLvl w:val="2"/>
    </w:pPr>
    <w:rPr>
      <w:b/>
      <w:sz w:val="2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rsid w:val="00C30FA2"/>
    <w:pPr>
      <w:ind w:firstLine="420"/>
    </w:pPr>
  </w:style>
  <w:style w:type="paragraph" w:styleId="a5">
    <w:name w:val="annotation text"/>
    <w:basedOn w:val="a0"/>
    <w:link w:val="Char"/>
    <w:semiHidden/>
    <w:rsid w:val="00C30FA2"/>
    <w:pPr>
      <w:jc w:val="left"/>
    </w:pPr>
  </w:style>
  <w:style w:type="paragraph" w:styleId="a6">
    <w:name w:val="footer"/>
    <w:basedOn w:val="a0"/>
    <w:link w:val="Char0"/>
    <w:rsid w:val="00C30FA2"/>
    <w:pPr>
      <w:tabs>
        <w:tab w:val="center" w:pos="4153"/>
        <w:tab w:val="right" w:pos="8306"/>
      </w:tabs>
      <w:snapToGrid w:val="0"/>
      <w:jc w:val="left"/>
    </w:pPr>
    <w:rPr>
      <w:sz w:val="18"/>
    </w:rPr>
  </w:style>
  <w:style w:type="paragraph" w:styleId="20">
    <w:name w:val="Body Text 2"/>
    <w:basedOn w:val="a0"/>
    <w:rsid w:val="00C30FA2"/>
    <w:rPr>
      <w:sz w:val="24"/>
    </w:rPr>
  </w:style>
  <w:style w:type="paragraph" w:styleId="a7">
    <w:name w:val="header"/>
    <w:basedOn w:val="a0"/>
    <w:rsid w:val="00C30FA2"/>
    <w:pPr>
      <w:pBdr>
        <w:bottom w:val="single" w:sz="6" w:space="1" w:color="auto"/>
      </w:pBdr>
      <w:tabs>
        <w:tab w:val="center" w:pos="4153"/>
        <w:tab w:val="right" w:pos="8306"/>
      </w:tabs>
      <w:snapToGrid w:val="0"/>
      <w:jc w:val="center"/>
    </w:pPr>
    <w:rPr>
      <w:sz w:val="18"/>
    </w:rPr>
  </w:style>
  <w:style w:type="character" w:styleId="a8">
    <w:name w:val="page number"/>
    <w:basedOn w:val="a2"/>
    <w:rsid w:val="00C30FA2"/>
  </w:style>
  <w:style w:type="character" w:styleId="a9">
    <w:name w:val="Hyperlink"/>
    <w:rsid w:val="00C30FA2"/>
    <w:rPr>
      <w:color w:val="0000FF"/>
      <w:u w:val="single"/>
    </w:rPr>
  </w:style>
  <w:style w:type="paragraph" w:styleId="aa">
    <w:name w:val="Body Text"/>
    <w:basedOn w:val="a0"/>
    <w:rsid w:val="00C30FA2"/>
    <w:pPr>
      <w:spacing w:line="300" w:lineRule="exact"/>
      <w:jc w:val="left"/>
    </w:pPr>
  </w:style>
  <w:style w:type="paragraph" w:customStyle="1" w:styleId="10">
    <w:name w:val="1"/>
    <w:basedOn w:val="a0"/>
    <w:rsid w:val="00A71559"/>
  </w:style>
  <w:style w:type="paragraph" w:styleId="ab">
    <w:name w:val="Balloon Text"/>
    <w:basedOn w:val="a0"/>
    <w:semiHidden/>
    <w:rsid w:val="00201C60"/>
    <w:rPr>
      <w:sz w:val="18"/>
      <w:szCs w:val="18"/>
    </w:rPr>
  </w:style>
  <w:style w:type="table" w:styleId="ac">
    <w:name w:val="Table Grid"/>
    <w:basedOn w:val="a3"/>
    <w:rsid w:val="0018276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mmentSubject">
    <w:name w:val="Comment Subject"/>
    <w:basedOn w:val="a5"/>
    <w:next w:val="a5"/>
    <w:rsid w:val="00923CE2"/>
    <w:pPr>
      <w:widowControl/>
    </w:pPr>
    <w:rPr>
      <w:rFonts w:ascii="Arial" w:hAnsi="Arial" w:cs="Arial"/>
      <w:b/>
      <w:bCs/>
      <w:kern w:val="0"/>
      <w:sz w:val="18"/>
      <w:szCs w:val="18"/>
    </w:rPr>
  </w:style>
  <w:style w:type="paragraph" w:styleId="HTML">
    <w:name w:val="HTML Preformatted"/>
    <w:basedOn w:val="a0"/>
    <w:rsid w:val="00B37D9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styleId="ad">
    <w:name w:val="FollowedHyperlink"/>
    <w:rsid w:val="006D24D7"/>
    <w:rPr>
      <w:color w:val="800080"/>
      <w:u w:val="single"/>
    </w:rPr>
  </w:style>
  <w:style w:type="paragraph" w:customStyle="1" w:styleId="CharCharCharCharCharCharCharChar2Char">
    <w:name w:val="Char Char Char Char Char Char Char Char2 Char"/>
    <w:basedOn w:val="a0"/>
    <w:rsid w:val="00E91368"/>
    <w:pPr>
      <w:widowControl/>
      <w:spacing w:after="160" w:line="240" w:lineRule="exact"/>
    </w:pPr>
  </w:style>
  <w:style w:type="character" w:customStyle="1" w:styleId="Char0">
    <w:name w:val="页脚 Char"/>
    <w:link w:val="a6"/>
    <w:semiHidden/>
    <w:locked/>
    <w:rsid w:val="00642099"/>
    <w:rPr>
      <w:rFonts w:eastAsia="宋体"/>
      <w:kern w:val="2"/>
      <w:sz w:val="18"/>
      <w:lang w:val="en-US" w:eastAsia="zh-CN" w:bidi="ar-SA"/>
    </w:rPr>
  </w:style>
  <w:style w:type="paragraph" w:customStyle="1" w:styleId="CommentSubject1">
    <w:name w:val="Comment Subject1"/>
    <w:basedOn w:val="a5"/>
    <w:next w:val="a5"/>
    <w:rsid w:val="00642099"/>
    <w:pPr>
      <w:widowControl/>
    </w:pPr>
    <w:rPr>
      <w:rFonts w:ascii="Arial" w:hAnsi="Arial" w:cs="Arial"/>
      <w:b/>
      <w:bCs/>
      <w:kern w:val="0"/>
      <w:sz w:val="18"/>
      <w:szCs w:val="18"/>
    </w:rPr>
  </w:style>
  <w:style w:type="paragraph" w:styleId="ae">
    <w:name w:val="Date"/>
    <w:basedOn w:val="a0"/>
    <w:next w:val="a0"/>
    <w:rsid w:val="000A3F9C"/>
    <w:pPr>
      <w:widowControl/>
    </w:pPr>
    <w:rPr>
      <w:kern w:val="0"/>
      <w:sz w:val="28"/>
      <w:szCs w:val="24"/>
    </w:rPr>
  </w:style>
  <w:style w:type="paragraph" w:customStyle="1" w:styleId="af">
    <w:name w:val="段"/>
    <w:rsid w:val="009C6BDD"/>
    <w:pPr>
      <w:autoSpaceDE w:val="0"/>
      <w:autoSpaceDN w:val="0"/>
      <w:ind w:firstLineChars="200" w:firstLine="200"/>
      <w:jc w:val="both"/>
    </w:pPr>
    <w:rPr>
      <w:rFonts w:ascii="宋体"/>
      <w:noProof/>
      <w:sz w:val="21"/>
    </w:rPr>
  </w:style>
  <w:style w:type="paragraph" w:customStyle="1" w:styleId="a">
    <w:name w:val="列项——"/>
    <w:rsid w:val="00AC678E"/>
    <w:pPr>
      <w:widowControl w:val="0"/>
      <w:numPr>
        <w:numId w:val="27"/>
      </w:numPr>
      <w:tabs>
        <w:tab w:val="clear" w:pos="1140"/>
        <w:tab w:val="num" w:pos="854"/>
      </w:tabs>
      <w:ind w:leftChars="200" w:left="200" w:hangingChars="200" w:hanging="200"/>
      <w:jc w:val="both"/>
    </w:pPr>
    <w:rPr>
      <w:rFonts w:ascii="宋体"/>
      <w:sz w:val="21"/>
    </w:rPr>
  </w:style>
  <w:style w:type="character" w:customStyle="1" w:styleId="Char">
    <w:name w:val="批注文字 Char"/>
    <w:link w:val="a5"/>
    <w:semiHidden/>
    <w:rsid w:val="00516487"/>
    <w:rPr>
      <w:rFonts w:eastAsia="宋体"/>
      <w:kern w:val="2"/>
      <w:sz w:val="21"/>
      <w:lang w:val="en-US" w:eastAsia="zh-CN" w:bidi="ar-SA"/>
    </w:rPr>
  </w:style>
  <w:style w:type="paragraph" w:styleId="af0">
    <w:name w:val="List Paragraph"/>
    <w:basedOn w:val="a0"/>
    <w:uiPriority w:val="34"/>
    <w:qFormat/>
    <w:rsid w:val="0021149B"/>
    <w:pPr>
      <w:ind w:firstLineChars="200" w:firstLine="420"/>
    </w:pPr>
  </w:style>
</w:styles>
</file>

<file path=word/webSettings.xml><?xml version="1.0" encoding="utf-8"?>
<w:webSettings xmlns:r="http://schemas.openxmlformats.org/officeDocument/2006/relationships" xmlns:w="http://schemas.openxmlformats.org/wordprocessingml/2006/main">
  <w:divs>
    <w:div w:id="58788621">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942177533">
          <w:marLeft w:val="0"/>
          <w:marRight w:val="0"/>
          <w:marTop w:val="0"/>
          <w:marBottom w:val="0"/>
          <w:divBdr>
            <w:top w:val="none" w:sz="0" w:space="0" w:color="auto"/>
            <w:left w:val="none" w:sz="0" w:space="0" w:color="auto"/>
            <w:bottom w:val="none" w:sz="0" w:space="0" w:color="auto"/>
            <w:right w:val="none" w:sz="0" w:space="0" w:color="auto"/>
          </w:divBdr>
          <w:divsChild>
            <w:div w:id="634869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76473">
      <w:bodyDiv w:val="1"/>
      <w:marLeft w:val="0"/>
      <w:marRight w:val="0"/>
      <w:marTop w:val="0"/>
      <w:marBottom w:val="0"/>
      <w:divBdr>
        <w:top w:val="none" w:sz="0" w:space="0" w:color="auto"/>
        <w:left w:val="none" w:sz="0" w:space="0" w:color="auto"/>
        <w:bottom w:val="none" w:sz="0" w:space="0" w:color="auto"/>
        <w:right w:val="none" w:sz="0" w:space="0" w:color="auto"/>
      </w:divBdr>
    </w:div>
    <w:div w:id="132141248">
      <w:bodyDiv w:val="1"/>
      <w:marLeft w:val="0"/>
      <w:marRight w:val="0"/>
      <w:marTop w:val="0"/>
      <w:marBottom w:val="0"/>
      <w:divBdr>
        <w:top w:val="none" w:sz="0" w:space="0" w:color="auto"/>
        <w:left w:val="none" w:sz="0" w:space="0" w:color="auto"/>
        <w:bottom w:val="none" w:sz="0" w:space="0" w:color="auto"/>
        <w:right w:val="none" w:sz="0" w:space="0" w:color="auto"/>
      </w:divBdr>
    </w:div>
    <w:div w:id="219365187">
      <w:bodyDiv w:val="1"/>
      <w:marLeft w:val="0"/>
      <w:marRight w:val="0"/>
      <w:marTop w:val="0"/>
      <w:marBottom w:val="0"/>
      <w:divBdr>
        <w:top w:val="none" w:sz="0" w:space="0" w:color="auto"/>
        <w:left w:val="none" w:sz="0" w:space="0" w:color="auto"/>
        <w:bottom w:val="none" w:sz="0" w:space="0" w:color="auto"/>
        <w:right w:val="none" w:sz="0" w:space="0" w:color="auto"/>
      </w:divBdr>
    </w:div>
    <w:div w:id="550726713">
      <w:bodyDiv w:val="1"/>
      <w:marLeft w:val="0"/>
      <w:marRight w:val="0"/>
      <w:marTop w:val="0"/>
      <w:marBottom w:val="0"/>
      <w:divBdr>
        <w:top w:val="none" w:sz="0" w:space="0" w:color="auto"/>
        <w:left w:val="none" w:sz="0" w:space="0" w:color="auto"/>
        <w:bottom w:val="none" w:sz="0" w:space="0" w:color="auto"/>
        <w:right w:val="none" w:sz="0" w:space="0" w:color="auto"/>
      </w:divBdr>
    </w:div>
    <w:div w:id="674039790">
      <w:bodyDiv w:val="1"/>
      <w:marLeft w:val="0"/>
      <w:marRight w:val="0"/>
      <w:marTop w:val="0"/>
      <w:marBottom w:val="0"/>
      <w:divBdr>
        <w:top w:val="none" w:sz="0" w:space="0" w:color="auto"/>
        <w:left w:val="none" w:sz="0" w:space="0" w:color="auto"/>
        <w:bottom w:val="none" w:sz="0" w:space="0" w:color="auto"/>
        <w:right w:val="none" w:sz="0" w:space="0" w:color="auto"/>
      </w:divBdr>
    </w:div>
    <w:div w:id="854730258">
      <w:bodyDiv w:val="1"/>
      <w:marLeft w:val="0"/>
      <w:marRight w:val="0"/>
      <w:marTop w:val="0"/>
      <w:marBottom w:val="0"/>
      <w:divBdr>
        <w:top w:val="none" w:sz="0" w:space="0" w:color="auto"/>
        <w:left w:val="none" w:sz="0" w:space="0" w:color="auto"/>
        <w:bottom w:val="none" w:sz="0" w:space="0" w:color="auto"/>
        <w:right w:val="none" w:sz="0" w:space="0" w:color="auto"/>
      </w:divBdr>
    </w:div>
    <w:div w:id="1012147855">
      <w:bodyDiv w:val="1"/>
      <w:marLeft w:val="0"/>
      <w:marRight w:val="0"/>
      <w:marTop w:val="0"/>
      <w:marBottom w:val="0"/>
      <w:divBdr>
        <w:top w:val="none" w:sz="0" w:space="0" w:color="auto"/>
        <w:left w:val="none" w:sz="0" w:space="0" w:color="auto"/>
        <w:bottom w:val="none" w:sz="0" w:space="0" w:color="auto"/>
        <w:right w:val="none" w:sz="0" w:space="0" w:color="auto"/>
      </w:divBdr>
    </w:div>
    <w:div w:id="1041125543">
      <w:bodyDiv w:val="1"/>
      <w:marLeft w:val="0"/>
      <w:marRight w:val="0"/>
      <w:marTop w:val="0"/>
      <w:marBottom w:val="0"/>
      <w:divBdr>
        <w:top w:val="none" w:sz="0" w:space="0" w:color="auto"/>
        <w:left w:val="none" w:sz="0" w:space="0" w:color="auto"/>
        <w:bottom w:val="none" w:sz="0" w:space="0" w:color="auto"/>
        <w:right w:val="none" w:sz="0" w:space="0" w:color="auto"/>
      </w:divBdr>
    </w:div>
    <w:div w:id="1159542641">
      <w:bodyDiv w:val="1"/>
      <w:marLeft w:val="0"/>
      <w:marRight w:val="0"/>
      <w:marTop w:val="0"/>
      <w:marBottom w:val="0"/>
      <w:divBdr>
        <w:top w:val="none" w:sz="0" w:space="0" w:color="auto"/>
        <w:left w:val="none" w:sz="0" w:space="0" w:color="auto"/>
        <w:bottom w:val="none" w:sz="0" w:space="0" w:color="auto"/>
        <w:right w:val="none" w:sz="0" w:space="0" w:color="auto"/>
      </w:divBdr>
    </w:div>
    <w:div w:id="1318458090">
      <w:bodyDiv w:val="1"/>
      <w:marLeft w:val="0"/>
      <w:marRight w:val="0"/>
      <w:marTop w:val="0"/>
      <w:marBottom w:val="0"/>
      <w:divBdr>
        <w:top w:val="none" w:sz="0" w:space="0" w:color="auto"/>
        <w:left w:val="none" w:sz="0" w:space="0" w:color="auto"/>
        <w:bottom w:val="none" w:sz="0" w:space="0" w:color="auto"/>
        <w:right w:val="none" w:sz="0" w:space="0" w:color="auto"/>
      </w:divBdr>
    </w:div>
    <w:div w:id="1498349586">
      <w:bodyDiv w:val="1"/>
      <w:marLeft w:val="0"/>
      <w:marRight w:val="0"/>
      <w:marTop w:val="0"/>
      <w:marBottom w:val="0"/>
      <w:divBdr>
        <w:top w:val="none" w:sz="0" w:space="0" w:color="auto"/>
        <w:left w:val="none" w:sz="0" w:space="0" w:color="auto"/>
        <w:bottom w:val="none" w:sz="0" w:space="0" w:color="auto"/>
        <w:right w:val="none" w:sz="0" w:space="0" w:color="auto"/>
      </w:divBdr>
    </w:div>
    <w:div w:id="1748838509">
      <w:bodyDiv w:val="1"/>
      <w:marLeft w:val="0"/>
      <w:marRight w:val="0"/>
      <w:marTop w:val="0"/>
      <w:marBottom w:val="0"/>
      <w:divBdr>
        <w:top w:val="none" w:sz="0" w:space="0" w:color="auto"/>
        <w:left w:val="none" w:sz="0" w:space="0" w:color="auto"/>
        <w:bottom w:val="none" w:sz="0" w:space="0" w:color="auto"/>
        <w:right w:val="none" w:sz="0" w:space="0" w:color="auto"/>
      </w:divBdr>
    </w:div>
    <w:div w:id="1864858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7</Pages>
  <Words>1100</Words>
  <Characters>6270</Characters>
  <Application>Microsoft Office Word</Application>
  <DocSecurity>0</DocSecurity>
  <Lines>52</Lines>
  <Paragraphs>14</Paragraphs>
  <ScaleCrop>false</ScaleCrop>
  <Company>Legend (Beijing) Limited</Company>
  <LinksUpToDate>false</LinksUpToDate>
  <CharactersWithSpaces>7356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OFDC-CHINA有机农场认证调查表</dc:title>
  <dc:creator>zhjb</dc:creator>
  <cp:lastModifiedBy>邵军亚</cp:lastModifiedBy>
  <cp:revision>9</cp:revision>
  <cp:lastPrinted>2021-12-14T03:29:00Z</cp:lastPrinted>
  <dcterms:created xsi:type="dcterms:W3CDTF">2021-05-19T03:14:00Z</dcterms:created>
  <dcterms:modified xsi:type="dcterms:W3CDTF">2022-03-03T06:21:00Z</dcterms:modified>
</cp:coreProperties>
</file>